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_GB2312" w:hAnsi="仿宋_GB2312" w:eastAsia="仿宋_GB2312" w:cs="仿宋_GB2312"/>
          <w:b/>
          <w:kern w:val="0"/>
          <w:sz w:val="52"/>
          <w:szCs w:val="52"/>
        </w:rPr>
      </w:pPr>
    </w:p>
    <w:p>
      <w:pPr>
        <w:spacing w:line="540" w:lineRule="exact"/>
        <w:rPr>
          <w:rFonts w:hint="eastAsia" w:ascii="仿宋_GB2312" w:hAnsi="仿宋_GB2312" w:eastAsia="仿宋_GB2312" w:cs="仿宋_GB2312"/>
          <w:b/>
          <w:kern w:val="0"/>
          <w:sz w:val="52"/>
          <w:szCs w:val="52"/>
        </w:rPr>
      </w:pPr>
    </w:p>
    <w:p>
      <w:pPr>
        <w:spacing w:line="540" w:lineRule="exact"/>
        <w:jc w:val="center"/>
        <w:rPr>
          <w:rFonts w:hint="eastAsia" w:ascii="仿宋_GB2312" w:hAnsi="仿宋_GB2312" w:eastAsia="仿宋_GB2312" w:cs="仿宋_GB2312"/>
          <w:b/>
          <w:kern w:val="0"/>
          <w:sz w:val="52"/>
          <w:szCs w:val="52"/>
        </w:rPr>
      </w:pPr>
    </w:p>
    <w:p>
      <w:pPr>
        <w:spacing w:line="640" w:lineRule="exact"/>
        <w:jc w:val="center"/>
        <w:rPr>
          <w:rFonts w:hint="eastAsia" w:ascii="仿宋_GB2312" w:hAnsi="仿宋_GB2312" w:eastAsia="仿宋_GB2312" w:cs="仿宋_GB2312"/>
          <w:b/>
          <w:kern w:val="0"/>
          <w:sz w:val="52"/>
          <w:szCs w:val="52"/>
        </w:rPr>
      </w:pPr>
    </w:p>
    <w:p>
      <w:pPr>
        <w:spacing w:line="640" w:lineRule="exact"/>
        <w:jc w:val="center"/>
        <w:rPr>
          <w:rFonts w:hint="default" w:ascii="Times New Roman" w:hAnsi="Times New Roman" w:eastAsia="方正小标宋_GBK" w:cs="Times New Roman"/>
          <w:kern w:val="0"/>
          <w:sz w:val="48"/>
          <w:szCs w:val="48"/>
          <w:lang w:eastAsia="zh-CN"/>
        </w:rPr>
      </w:pPr>
      <w:r>
        <w:rPr>
          <w:rFonts w:hint="default" w:ascii="Times New Roman" w:hAnsi="Times New Roman" w:eastAsia="方正小标宋_GBK" w:cs="Times New Roman"/>
          <w:kern w:val="0"/>
          <w:sz w:val="48"/>
          <w:szCs w:val="48"/>
          <w:lang w:eastAsia="zh-CN"/>
        </w:rPr>
        <w:t>十件民生实事（校园食堂监管）</w:t>
      </w:r>
    </w:p>
    <w:p>
      <w:pPr>
        <w:spacing w:line="6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项目支出绩效评价报告</w:t>
      </w:r>
    </w:p>
    <w:p>
      <w:pPr>
        <w:spacing w:line="540" w:lineRule="exact"/>
        <w:jc w:val="center"/>
        <w:rPr>
          <w:rFonts w:hint="eastAsia" w:ascii="仿宋_GB2312" w:hAnsi="仿宋_GB2312" w:eastAsia="仿宋_GB2312" w:cs="仿宋_GB2312"/>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eastAsia" w:ascii="仿宋_GB2312" w:hAnsi="仿宋_GB2312" w:eastAsia="仿宋_GB2312" w:cs="仿宋_GB2312"/>
          <w:kern w:val="0"/>
          <w:sz w:val="36"/>
          <w:szCs w:val="36"/>
        </w:rPr>
      </w:pPr>
    </w:p>
    <w:p>
      <w:pPr>
        <w:spacing w:line="540" w:lineRule="exact"/>
        <w:jc w:val="center"/>
        <w:rPr>
          <w:rFonts w:hint="eastAsia" w:ascii="仿宋_GB2312" w:hAnsi="仿宋_GB2312" w:eastAsia="仿宋_GB2312" w:cs="仿宋_GB2312"/>
          <w:kern w:val="0"/>
          <w:sz w:val="30"/>
          <w:szCs w:val="30"/>
        </w:rPr>
      </w:pPr>
    </w:p>
    <w:p>
      <w:pPr>
        <w:spacing w:line="540" w:lineRule="exact"/>
        <w:jc w:val="center"/>
        <w:rPr>
          <w:rFonts w:hint="eastAsia" w:ascii="仿宋_GB2312" w:hAnsi="仿宋_GB2312" w:eastAsia="仿宋_GB2312" w:cs="仿宋_GB2312"/>
          <w:kern w:val="0"/>
          <w:sz w:val="30"/>
          <w:szCs w:val="30"/>
        </w:rPr>
      </w:pPr>
    </w:p>
    <w:p>
      <w:pPr>
        <w:spacing w:line="540" w:lineRule="exact"/>
        <w:jc w:val="center"/>
        <w:rPr>
          <w:rFonts w:hint="eastAsia" w:ascii="仿宋_GB2312" w:hAnsi="仿宋_GB2312" w:eastAsia="仿宋_GB2312" w:cs="仿宋_GB2312"/>
          <w:kern w:val="0"/>
          <w:sz w:val="30"/>
          <w:szCs w:val="30"/>
        </w:rPr>
      </w:pPr>
    </w:p>
    <w:p>
      <w:pPr>
        <w:pStyle w:val="11"/>
        <w:rPr>
          <w:rFonts w:hint="eastAsia" w:ascii="仿宋_GB2312" w:hAnsi="仿宋_GB2312" w:eastAsia="仿宋_GB2312" w:cs="仿宋_GB2312"/>
        </w:rPr>
      </w:pPr>
    </w:p>
    <w:p>
      <w:pPr>
        <w:spacing w:line="540" w:lineRule="exact"/>
        <w:jc w:val="center"/>
        <w:rPr>
          <w:rFonts w:hint="eastAsia" w:ascii="仿宋_GB2312" w:hAnsi="仿宋_GB2312" w:eastAsia="仿宋_GB2312" w:cs="仿宋_GB2312"/>
          <w:kern w:val="0"/>
          <w:sz w:val="30"/>
          <w:szCs w:val="30"/>
        </w:rPr>
      </w:pPr>
    </w:p>
    <w:p>
      <w:pPr>
        <w:spacing w:line="540" w:lineRule="exact"/>
        <w:rPr>
          <w:rFonts w:hint="eastAsia" w:ascii="仿宋_GB2312" w:hAnsi="仿宋_GB2312" w:eastAsia="仿宋_GB2312" w:cs="仿宋_GB2312"/>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十件民生实事（校园食堂监管）</w:t>
      </w: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新疆</w:t>
      </w:r>
      <w:ins w:id="0" w:author="admin" w:date="2025-03-25T18:00:58Z">
        <w:r>
          <w:rPr>
            <w:rFonts w:hint="eastAsia" w:eastAsia="仿宋_GB2312" w:cs="Times New Roman"/>
            <w:kern w:val="0"/>
            <w:sz w:val="36"/>
            <w:szCs w:val="36"/>
            <w:lang w:eastAsia="zh-CN"/>
          </w:rPr>
          <w:t>维吾尔</w:t>
        </w:r>
      </w:ins>
      <w:r>
        <w:rPr>
          <w:rFonts w:hint="default" w:ascii="Times New Roman" w:hAnsi="Times New Roman" w:eastAsia="仿宋_GB2312" w:cs="Times New Roman"/>
          <w:kern w:val="0"/>
          <w:sz w:val="36"/>
          <w:szCs w:val="36"/>
          <w:lang w:eastAsia="zh-CN"/>
        </w:rPr>
        <w:t>自治区市场监管局</w:t>
      </w: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ins w:id="1" w:author="admin" w:date="2025-03-25T18:01:23Z">
        <w:r>
          <w:rPr>
            <w:rFonts w:hint="eastAsia" w:eastAsia="仿宋_GB2312" w:cs="Times New Roman"/>
            <w:kern w:val="0"/>
            <w:sz w:val="36"/>
            <w:szCs w:val="36"/>
            <w:lang w:eastAsia="zh-CN"/>
          </w:rPr>
          <w:t>新疆</w:t>
        </w:r>
      </w:ins>
      <w:ins w:id="2" w:author="admin" w:date="2025-03-25T18:01:33Z">
        <w:r>
          <w:rPr>
            <w:rFonts w:hint="eastAsia" w:eastAsia="仿宋_GB2312" w:cs="Times New Roman"/>
            <w:kern w:val="0"/>
            <w:sz w:val="36"/>
            <w:szCs w:val="36"/>
            <w:lang w:eastAsia="zh-CN"/>
          </w:rPr>
          <w:t>维吾尔</w:t>
        </w:r>
      </w:ins>
      <w:bookmarkStart w:id="3" w:name="_GoBack"/>
      <w:bookmarkEnd w:id="3"/>
      <w:r>
        <w:rPr>
          <w:rFonts w:hint="default" w:ascii="Times New Roman" w:hAnsi="Times New Roman" w:eastAsia="仿宋_GB2312" w:cs="Times New Roman"/>
          <w:kern w:val="0"/>
          <w:sz w:val="36"/>
          <w:szCs w:val="36"/>
          <w:lang w:eastAsia="zh-CN"/>
        </w:rPr>
        <w:t>自治区市场监管局</w:t>
      </w:r>
    </w:p>
    <w:p>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孟凯</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日</w:t>
      </w:r>
    </w:p>
    <w:p>
      <w:pPr>
        <w:spacing w:line="540" w:lineRule="exact"/>
        <w:jc w:val="center"/>
        <w:rPr>
          <w:rFonts w:hint="eastAsia" w:ascii="仿宋_GB2312" w:hAnsi="仿宋_GB2312" w:eastAsia="仿宋_GB2312" w:cs="仿宋_GB2312"/>
          <w:kern w:val="0"/>
          <w:sz w:val="30"/>
          <w:szCs w:val="30"/>
        </w:rPr>
      </w:pPr>
    </w:p>
    <w:p>
      <w:pPr>
        <w:spacing w:line="540" w:lineRule="exact"/>
        <w:rPr>
          <w:rStyle w:val="17"/>
          <w:rFonts w:hint="eastAsia" w:ascii="仿宋_GB2312" w:hAnsi="仿宋_GB2312" w:eastAsia="仿宋_GB2312" w:cs="仿宋_GB2312"/>
          <w:b w:val="0"/>
          <w:spacing w:val="-4"/>
          <w:sz w:val="32"/>
          <w:szCs w:val="32"/>
        </w:rPr>
      </w:pPr>
    </w:p>
    <w:p>
      <w:pPr>
        <w:spacing w:line="540" w:lineRule="exact"/>
        <w:ind w:firstLine="640"/>
        <w:rPr>
          <w:rStyle w:val="17"/>
          <w:rFonts w:hint="eastAsia" w:ascii="仿宋_GB2312" w:hAnsi="仿宋_GB2312" w:eastAsia="仿宋_GB2312" w:cs="仿宋_GB2312"/>
          <w:b w:val="0"/>
          <w:spacing w:val="-4"/>
          <w:sz w:val="32"/>
          <w:szCs w:val="32"/>
        </w:rPr>
      </w:pPr>
    </w:p>
    <w:p>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rPr>
        <w:t>一、基本情况</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（一）项目概况</w:t>
      </w:r>
    </w:p>
    <w:p>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项目背景</w:t>
      </w:r>
    </w:p>
    <w:p>
      <w:pPr>
        <w:keepNext w:val="0"/>
        <w:keepLines w:val="0"/>
        <w:widowControl/>
        <w:suppressLineNumbers w:val="0"/>
        <w:spacing w:line="560" w:lineRule="exact"/>
        <w:ind w:firstLine="640" w:firstLineChars="200"/>
        <w:jc w:val="left"/>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i w:val="0"/>
          <w:caps w:val="0"/>
          <w:spacing w:val="0"/>
          <w:kern w:val="2"/>
          <w:sz w:val="32"/>
          <w:szCs w:val="32"/>
          <w:highlight w:val="none"/>
          <w:shd w:val="clear"/>
          <w:lang w:val="en-US" w:eastAsia="zh-CN" w:bidi="ar"/>
        </w:rPr>
        <w:t>按照《实施自治区2024年十件民生实事工作方案》（新政办发〔2024〕10号）和《关于印发&lt;自治区市场监督管理局落实2024年自治区十件民生实事工作措施及分工方案&gt;的通知》工作任务第七项实施中小学生爱眼护齿行动方面开展校园食品安全排查整治专项行动，</w:t>
      </w:r>
      <w:r>
        <w:rPr>
          <w:rFonts w:hint="default" w:ascii="Times New Roman" w:hAnsi="Times New Roman" w:eastAsia="仿宋_GB2312" w:cs="Times New Roman"/>
          <w:sz w:val="32"/>
          <w:szCs w:val="32"/>
          <w:highlight w:val="none"/>
          <w:lang w:val="en-US" w:eastAsia="zh-CN"/>
        </w:rPr>
        <w:t>强化校园食品质量和价格监管。</w:t>
      </w:r>
    </w:p>
    <w:p>
      <w:pPr>
        <w:pStyle w:val="11"/>
        <w:numPr>
          <w:ilvl w:val="0"/>
          <w:numId w:val="0"/>
        </w:numPr>
        <w:spacing w:before="0" w:after="0" w:line="560" w:lineRule="exact"/>
        <w:ind w:firstLine="643" w:firstLineChars="200"/>
        <w:jc w:val="left"/>
        <w:outlineLvl w:val="9"/>
        <w:rPr>
          <w:rFonts w:hint="eastAsia" w:ascii="仿宋_GB2312" w:hAnsi="仿宋_GB2312" w:eastAsia="仿宋_GB2312" w:cs="仿宋_GB2312"/>
          <w:kern w:val="2"/>
        </w:rPr>
      </w:pPr>
      <w:r>
        <w:rPr>
          <w:rFonts w:hint="eastAsia" w:ascii="仿宋_GB2312" w:hAnsi="仿宋_GB2312" w:eastAsia="仿宋_GB2312" w:cs="仿宋_GB2312"/>
          <w:kern w:val="2"/>
          <w:lang w:val="en-US" w:eastAsia="zh-CN"/>
        </w:rPr>
        <w:t>2.</w:t>
      </w:r>
      <w:r>
        <w:rPr>
          <w:rFonts w:hint="eastAsia" w:ascii="仿宋_GB2312" w:hAnsi="仿宋_GB2312" w:eastAsia="仿宋_GB2312" w:cs="仿宋_GB2312"/>
          <w:kern w:val="2"/>
        </w:rPr>
        <w:t>项目主要内容</w:t>
      </w:r>
    </w:p>
    <w:p>
      <w:pPr>
        <w:spacing w:line="560" w:lineRule="exact"/>
        <w:ind w:firstLine="600" w:firstLineChars="200"/>
        <w:jc w:val="left"/>
        <w:rPr>
          <w:rFonts w:hint="eastAsia" w:ascii="仿宋_GB2312" w:hAnsi="仿宋_GB2312" w:eastAsia="仿宋_GB2312" w:cs="仿宋_GB2312"/>
          <w:highlight w:val="none"/>
          <w:lang w:eastAsia="zh-CN"/>
        </w:rPr>
      </w:pPr>
      <w:r>
        <w:rPr>
          <w:rFonts w:hint="eastAsia" w:ascii="仿宋_GB2312" w:hAnsi="仿宋_GB2312" w:eastAsia="仿宋_GB2312" w:cs="仿宋_GB2312"/>
          <w:sz w:val="30"/>
          <w:szCs w:val="30"/>
          <w:highlight w:val="none"/>
          <w:lang w:val="en-US" w:eastAsia="zh-CN"/>
        </w:rPr>
        <w:t>项目主要内容：</w:t>
      </w:r>
      <w:r>
        <w:rPr>
          <w:rStyle w:val="17"/>
          <w:rFonts w:hint="eastAsia" w:ascii="仿宋_GB2312" w:hAnsi="仿宋_GB2312" w:eastAsia="仿宋_GB2312" w:cs="仿宋_GB2312"/>
          <w:b w:val="0"/>
          <w:bCs/>
          <w:spacing w:val="-4"/>
          <w:sz w:val="32"/>
          <w:szCs w:val="32"/>
          <w:highlight w:val="none"/>
          <w:lang w:eastAsia="zh-CN"/>
        </w:rPr>
        <w:t>对自治区本级学校进行教育收费和校园食堂价格监督检查。</w:t>
      </w:r>
    </w:p>
    <w:p>
      <w:pPr>
        <w:widowControl/>
        <w:spacing w:line="560" w:lineRule="exact"/>
        <w:ind w:firstLine="640" w:firstLineChars="200"/>
        <w:jc w:val="left"/>
        <w:outlineLvl w:val="9"/>
        <w:rPr>
          <w:rFonts w:hint="default" w:ascii="Times New Roman" w:hAnsi="Times New Roman" w:eastAsia="仿宋_GB2312" w:cs="Times New Roman"/>
          <w:kern w:val="2"/>
          <w:sz w:val="32"/>
          <w:szCs w:val="32"/>
          <w:highlight w:val="none"/>
          <w:shd w:val="clear"/>
          <w:lang w:eastAsia="zh-CN" w:bidi="ar"/>
        </w:rPr>
      </w:pPr>
      <w:r>
        <w:rPr>
          <w:rFonts w:hint="default" w:ascii="Times New Roman" w:hAnsi="Times New Roman" w:eastAsia="仿宋_GB2312" w:cs="Times New Roman"/>
          <w:kern w:val="2"/>
          <w:sz w:val="32"/>
          <w:szCs w:val="32"/>
          <w:highlight w:val="none"/>
          <w:shd w:val="clear"/>
          <w:lang w:bidi="ar"/>
        </w:rPr>
        <w:t>项目实施情况：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p>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该项目年初预算数25万元，全年预算数25万元，实际总投入25万元，该项目资金已全部落实到位，资金来源为财政预算追加资金。</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该项目年初预算数25万元，全年预算数25万元,，全年执行数25万元，预算执行率为100%，主要用于：养老收费、教育收费和校园食堂价格监督检查。</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（二）项目绩效目标</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jc w:val="left"/>
        <w:outlineLvl w:val="9"/>
        <w:rPr>
          <w:rFonts w:hint="default" w:eastAsia="仿宋_GB2312"/>
          <w:sz w:val="32"/>
          <w:szCs w:val="32"/>
        </w:rPr>
      </w:pPr>
      <w:r>
        <w:rPr>
          <w:rFonts w:hint="default" w:eastAsia="仿宋_GB2312"/>
          <w:sz w:val="32"/>
          <w:szCs w:val="32"/>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rPr>
        <w:t>阶段性目标</w:t>
      </w:r>
      <w:r>
        <w:rPr>
          <w:rFonts w:hint="default" w:ascii="Times New Roman" w:hAnsi="Times New Roman" w:eastAsia="仿宋_GB2312" w:cs="Times New Roman"/>
          <w:sz w:val="32"/>
          <w:szCs w:val="32"/>
          <w:lang w:val="en-US" w:eastAsia="zh-CN"/>
        </w:rPr>
        <w:t>：</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根据自治区有关跨部门联合监管工作要求，在交叉检查时，将学校教育收费与食堂价格一并进行检查，同时加强对养老机构收费的监督指导，坚持边执法边普法原则，加强对价费政策的宣传；全年完成检查单位16家，发现问题及时进行反馈，属于立查立改的限期整改，属于轻微违法并符合首违不罚条件的不予处罚，对不属于市场监管职能的问题或线索进行及时移送，对符合立案条件的指定管辖或移交属地进行立案查处。以上工作起到检查一处规范一处的效果。</w:t>
      </w:r>
    </w:p>
    <w:p>
      <w:pPr>
        <w:spacing w:line="560" w:lineRule="exact"/>
        <w:ind w:firstLine="640" w:firstLineChars="200"/>
        <w:jc w:val="left"/>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二、绩效评价工作开展情况</w:t>
      </w:r>
    </w:p>
    <w:p>
      <w:pPr>
        <w:spacing w:line="560" w:lineRule="exact"/>
        <w:ind w:firstLine="643" w:firstLineChars="20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（一）绩效评价目的、对象和范围</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1.绩效评价完整性</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在评价指标体系的构建上，充分考虑了项目的性质、目标以及预期成果，选取了具有代表性和可衡量性的关键指标，涵盖了</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（1）评估项目实施效果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通过对项目预算执行情况及各项绩效目标达成程度的系统性分析，全面、客观地评估项目在预定周期内的实施效果，包括</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rPr>
        <w:t>等多维度指标，为项目后续的改进与优化提供科学依据。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（2）提升资源利用效率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（3）强化项目管理责任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（4）为决策提供支持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（5）促进项目持续改进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left"/>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spacing w:line="560" w:lineRule="exact"/>
        <w:ind w:firstLine="640" w:firstLineChars="200"/>
        <w:jc w:val="left"/>
        <w:rPr>
          <w:rFonts w:hint="default" w:eastAsia="仿宋_GB2312"/>
          <w:sz w:val="32"/>
          <w:szCs w:val="32"/>
          <w:lang w:eastAsia="zh-CN"/>
        </w:rPr>
      </w:pPr>
      <w:r>
        <w:rPr>
          <w:rFonts w:hint="default" w:ascii="Times New Roman" w:hAnsi="Times New Roman" w:eastAsia="仿宋_GB2312" w:cs="Times New Roman"/>
          <w:b w:val="0"/>
          <w:bCs w:val="0"/>
          <w:kern w:val="2"/>
          <w:sz w:val="32"/>
          <w:szCs w:val="32"/>
        </w:rPr>
        <w:t>本项目预算绩效评价报告的评价对象是十件民生实事</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校园食堂监管</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rPr>
        <w:t>及其预算执行情况。该项目由自治区市场监督管理局负责实施，旨在规范校园食堂价格和养老机构收费行为。项目预算涵盖从</w:t>
      </w:r>
      <w:r>
        <w:rPr>
          <w:rFonts w:hint="default" w:ascii="Times New Roman" w:hAnsi="Times New Roman" w:eastAsia="仿宋_GB2312" w:cs="Times New Roman"/>
          <w:b w:val="0"/>
          <w:bCs w:val="0"/>
          <w:kern w:val="2"/>
          <w:sz w:val="32"/>
          <w:szCs w:val="32"/>
          <w:lang w:val="en-US" w:eastAsia="zh-CN"/>
        </w:rPr>
        <w:t>2024</w:t>
      </w:r>
      <w:r>
        <w:rPr>
          <w:rFonts w:hint="default" w:ascii="Times New Roman" w:hAnsi="Times New Roman" w:eastAsia="仿宋_GB2312" w:cs="Times New Roman"/>
          <w:b w:val="0"/>
          <w:bCs w:val="0"/>
          <w:kern w:val="2"/>
          <w:sz w:val="32"/>
          <w:szCs w:val="32"/>
          <w:lang w:eastAsia="zh-CN"/>
        </w:rPr>
        <w:t>年</w:t>
      </w:r>
      <w:r>
        <w:rPr>
          <w:rFonts w:hint="default" w:ascii="Times New Roman" w:hAnsi="Times New Roman" w:eastAsia="仿宋_GB2312" w:cs="Times New Roman"/>
          <w:b w:val="0"/>
          <w:bCs w:val="0"/>
          <w:kern w:val="2"/>
          <w:sz w:val="32"/>
          <w:szCs w:val="32"/>
          <w:lang w:val="en-US" w:eastAsia="zh-CN"/>
        </w:rPr>
        <w:t>5月至2024年12月</w:t>
      </w:r>
      <w:r>
        <w:rPr>
          <w:rFonts w:hint="default" w:ascii="Times New Roman" w:hAnsi="Times New Roman" w:eastAsia="仿宋_GB2312" w:cs="Times New Roman"/>
          <w:b w:val="0"/>
          <w:bCs w:val="0"/>
          <w:kern w:val="2"/>
          <w:sz w:val="32"/>
          <w:szCs w:val="32"/>
        </w:rPr>
        <w:t>的全部资金投入与支出，涉及资金总额为</w:t>
      </w:r>
      <w:r>
        <w:rPr>
          <w:rFonts w:hint="default" w:ascii="Times New Roman" w:hAnsi="Times New Roman" w:eastAsia="仿宋_GB2312" w:cs="Times New Roman"/>
          <w:b w:val="0"/>
          <w:bCs w:val="0"/>
          <w:kern w:val="2"/>
          <w:sz w:val="32"/>
          <w:szCs w:val="32"/>
          <w:lang w:val="en-US" w:eastAsia="zh-CN"/>
        </w:rPr>
        <w:t>25万</w:t>
      </w:r>
      <w:r>
        <w:rPr>
          <w:rFonts w:hint="default" w:ascii="Times New Roman" w:hAnsi="Times New Roman" w:eastAsia="仿宋_GB2312" w:cs="Times New Roman"/>
          <w:b w:val="0"/>
          <w:bCs w:val="0"/>
          <w:kern w:val="2"/>
          <w:sz w:val="32"/>
          <w:szCs w:val="32"/>
        </w:rPr>
        <w:t>元</w:t>
      </w:r>
      <w:r>
        <w:rPr>
          <w:rFonts w:hint="default" w:ascii="Times New Roman" w:hAnsi="Times New Roman" w:eastAsia="仿宋_GB2312" w:cs="Times New Roman"/>
          <w:b w:val="0"/>
          <w:bCs w:val="0"/>
          <w:kern w:val="2"/>
          <w:sz w:val="32"/>
          <w:szCs w:val="32"/>
          <w:lang w:eastAsia="zh-CN"/>
        </w:rPr>
        <w:t>。</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绩效评价的范围</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（1）项目预算编制与执行：全面审视项目预算的编制依据、合理性、科学性以及实际执行情况，包括预算调整的原因和效果。</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（2）资金管理：深入分析项目资金的分配、使用和监管情况，确保资金使用的合规性、高效性和透明度。</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（3）项目实施进度与产出：评估项目是否按照既定计划顺利推进，各项任务是否按时完成，以及项目产出的数量、质量和时效性是否符合预期。</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（4）社会、</w:t>
      </w:r>
      <w:r>
        <w:rPr>
          <w:rFonts w:hint="eastAsia" w:ascii="仿宋_GB2312" w:hAnsi="仿宋_GB2312" w:eastAsia="仿宋_GB2312" w:cs="仿宋_GB2312"/>
          <w:sz w:val="32"/>
          <w:szCs w:val="32"/>
          <w:lang w:val="en-US" w:eastAsia="zh-CN"/>
        </w:rPr>
        <w:t>满意度</w:t>
      </w:r>
      <w:r>
        <w:rPr>
          <w:rFonts w:hint="eastAsia" w:ascii="仿宋_GB2312" w:hAnsi="仿宋_GB2312" w:eastAsia="仿宋_GB2312" w:cs="仿宋_GB2312"/>
          <w:sz w:val="32"/>
          <w:szCs w:val="32"/>
        </w:rPr>
        <w:t>等影响：考察项目对社会、满意度等方面的综合影响。</w:t>
      </w:r>
    </w:p>
    <w:p>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（二）绩效评价原则、评价指标体系（详情见表</w:t>
      </w:r>
      <w:r>
        <w:rPr>
          <w:rFonts w:hint="eastAsia" w:ascii="Times New Roman" w:hAnsi="Times New Roman" w:eastAsia="楷体_GB2312" w:cs="Times New Roman"/>
          <w:b/>
          <w:bCs/>
          <w:sz w:val="32"/>
          <w:szCs w:val="32"/>
          <w:lang w:val="en-US" w:eastAsia="zh-CN"/>
        </w:rPr>
        <w:t>2</w:t>
      </w:r>
      <w:r>
        <w:rPr>
          <w:rFonts w:hint="eastAsia" w:ascii="Times New Roman" w:hAnsi="Times New Roman" w:eastAsia="楷体_GB2312" w:cs="Times New Roman"/>
          <w:b/>
          <w:bCs/>
          <w:sz w:val="32"/>
          <w:szCs w:val="32"/>
        </w:rPr>
        <w:t>）、评价方法、评价标准</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绩效评价原则</w:t>
      </w:r>
    </w:p>
    <w:p>
      <w:pPr>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（4）公开透明。绩效评价结果应依法依规公开，并自觉接受社会监督。</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评价指标体系</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left"/>
        <w:outlineLvl w:val="9"/>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left"/>
        <w:outlineLvl w:val="9"/>
        <w:rPr>
          <w:rFonts w:hint="eastAsia" w:ascii="Times New Roman" w:hAnsi="Times New Roman" w:eastAsia="仿宋_GB2312" w:cs="Times New Roman"/>
          <w:b w:val="0"/>
          <w:bCs w:val="0"/>
          <w:color w:val="000000"/>
          <w:spacing w:val="17"/>
          <w:lang w:val="en-US" w:eastAsia="zh-CN"/>
        </w:rPr>
      </w:pPr>
      <w:r>
        <w:rPr>
          <w:rFonts w:hint="default" w:ascii="Times New Roman" w:hAnsi="Times New Roman" w:eastAsia="仿宋_GB2312" w:cs="Times New Roman"/>
          <w:b w:val="0"/>
          <w:bCs w:val="0"/>
          <w:color w:val="000000"/>
          <w:spacing w:val="17"/>
        </w:rPr>
        <w:t>具体评价指标体系详情见附件</w:t>
      </w:r>
      <w:r>
        <w:rPr>
          <w:rFonts w:hint="eastAsia" w:ascii="Times New Roman" w:hAnsi="Times New Roman" w:eastAsia="仿宋_GB2312" w:cs="Times New Roman"/>
          <w:b w:val="0"/>
          <w:bCs w:val="0"/>
          <w:color w:val="000000"/>
          <w:spacing w:val="17"/>
          <w:lang w:val="en-US" w:eastAsia="zh-CN"/>
        </w:rPr>
        <w:t>2</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绩效评价方法</w:t>
      </w:r>
    </w:p>
    <w:p>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jc w:val="left"/>
        <w:rPr>
          <w:rFonts w:hint="eastAsia" w:ascii="仿宋_GB2312" w:hAnsi="仿宋_GB2312" w:eastAsia="仿宋_GB2312" w:cs="仿宋_GB2312"/>
          <w:color w:val="000000"/>
          <w:spacing w:val="17"/>
          <w:sz w:val="32"/>
          <w:szCs w:val="32"/>
          <w:lang w:eastAsia="zh-CN"/>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ascii="仿宋_GB2312" w:hAnsi="仿宋_GB2312" w:eastAsia="仿宋_GB2312" w:cs="仿宋_GB2312"/>
          <w:color w:val="000000"/>
          <w:spacing w:val="17"/>
          <w:sz w:val="32"/>
          <w:szCs w:val="32"/>
          <w:lang w:eastAsia="zh-CN"/>
        </w:rPr>
        <w:t>为</w:t>
      </w:r>
      <w:r>
        <w:rPr>
          <w:rFonts w:hint="eastAsia" w:ascii="仿宋_GB2312" w:hAnsi="仿宋_GB2312" w:eastAsia="仿宋_GB2312" w:cs="仿宋_GB2312"/>
          <w:color w:val="000000"/>
          <w:spacing w:val="17"/>
          <w:sz w:val="32"/>
          <w:szCs w:val="32"/>
        </w:rPr>
        <w:t>因素分析法</w:t>
      </w:r>
      <w:r>
        <w:rPr>
          <w:rFonts w:hint="eastAsia" w:ascii="仿宋_GB2312" w:hAnsi="仿宋_GB2312" w:eastAsia="仿宋_GB2312" w:cs="仿宋_GB2312"/>
          <w:b w:val="0"/>
          <w:bCs w:val="0"/>
          <w:sz w:val="32"/>
          <w:szCs w:val="32"/>
          <w:lang w:val="en-US" w:eastAsia="zh-CN"/>
        </w:rPr>
        <w:t>，</w:t>
      </w:r>
      <w:r>
        <w:rPr>
          <w:rFonts w:hint="default" w:ascii="Times New Roman" w:hAnsi="Times New Roman" w:eastAsia="仿宋_GB2312" w:cs="Times New Roman"/>
          <w:color w:val="000000"/>
          <w:spacing w:val="17"/>
          <w:sz w:val="32"/>
          <w:szCs w:val="32"/>
          <w:highlight w:val="none"/>
        </w:rPr>
        <w:t>综合分析影响绩效目标实现、实施效果的内外部因素</w:t>
      </w:r>
      <w:r>
        <w:rPr>
          <w:rFonts w:hint="eastAsia" w:ascii="仿宋_GB2312" w:hAnsi="仿宋_GB2312" w:eastAsia="仿宋_GB2312" w:cs="仿宋_GB2312"/>
          <w:color w:val="000000"/>
          <w:spacing w:val="17"/>
          <w:sz w:val="32"/>
          <w:szCs w:val="32"/>
          <w:lang w:eastAsia="zh-CN"/>
        </w:rPr>
        <w:t>。</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评价标准</w:t>
      </w:r>
    </w:p>
    <w:p>
      <w:pPr>
        <w:spacing w:line="560" w:lineRule="exact"/>
        <w:ind w:firstLine="640" w:firstLineChars="200"/>
        <w:jc w:val="left"/>
        <w:outlineLvl w:val="9"/>
        <w:rPr>
          <w:rFonts w:hint="eastAsia" w:ascii="仿宋_GB2312" w:hAnsi="仿宋_GB2312" w:eastAsia="仿宋_GB2312" w:cs="仿宋_GB2312"/>
          <w:color w:val="FF0000"/>
          <w:sz w:val="32"/>
          <w:szCs w:val="32"/>
          <w:highlight w:val="none"/>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w:t>
      </w:r>
      <w:r>
        <w:rPr>
          <w:rFonts w:hint="default" w:ascii="Times New Roman" w:hAnsi="Times New Roman" w:eastAsia="仿宋_GB2312" w:cs="Times New Roman"/>
          <w:b w:val="0"/>
          <w:bCs w:val="0"/>
          <w:sz w:val="32"/>
          <w:szCs w:val="32"/>
          <w:lang w:val="en-US" w:eastAsia="zh-CN"/>
        </w:rPr>
        <w:t>因该项目为2024年新增项目，无历史数据进行对比，因此</w:t>
      </w:r>
      <w:r>
        <w:rPr>
          <w:rFonts w:hint="default" w:ascii="Times New Roman" w:hAnsi="Times New Roman" w:eastAsia="仿宋_GB2312" w:cs="Times New Roman"/>
          <w:sz w:val="32"/>
          <w:szCs w:val="32"/>
        </w:rPr>
        <w:t>本次评价主要采用了</w:t>
      </w:r>
      <w:r>
        <w:rPr>
          <w:rFonts w:hint="default" w:ascii="Times New Roman" w:hAnsi="Times New Roman" w:eastAsia="仿宋_GB2312" w:cs="Times New Roman"/>
          <w:sz w:val="32"/>
          <w:szCs w:val="32"/>
          <w:lang w:val="en-US" w:eastAsia="zh-CN"/>
        </w:rPr>
        <w:t>计划</w:t>
      </w:r>
      <w:r>
        <w:rPr>
          <w:rFonts w:hint="default" w:ascii="Times New Roman" w:hAnsi="Times New Roman" w:eastAsia="仿宋_GB2312" w:cs="Times New Roman"/>
          <w:sz w:val="32"/>
          <w:szCs w:val="32"/>
        </w:rPr>
        <w:t>标准。</w:t>
      </w:r>
    </w:p>
    <w:p>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eastAsia="楷体_GB2312" w:cs="Times New Roman"/>
          <w:b/>
          <w:bCs/>
          <w:spacing w:val="0"/>
          <w:sz w:val="32"/>
          <w:szCs w:val="32"/>
          <w:lang w:eastAsia="zh-CN"/>
        </w:rPr>
        <w:t>（</w:t>
      </w:r>
      <w:r>
        <w:rPr>
          <w:rFonts w:hint="eastAsia" w:eastAsia="楷体_GB2312" w:cs="Times New Roman"/>
          <w:b/>
          <w:bCs/>
          <w:spacing w:val="0"/>
          <w:sz w:val="32"/>
          <w:szCs w:val="32"/>
          <w:lang w:val="en-US" w:eastAsia="zh-CN"/>
        </w:rPr>
        <w:t>三</w:t>
      </w:r>
      <w:r>
        <w:rPr>
          <w:rFonts w:hint="eastAsia" w:eastAsia="楷体_GB2312" w:cs="Times New Roman"/>
          <w:b/>
          <w:bCs/>
          <w:spacing w:val="0"/>
          <w:sz w:val="32"/>
          <w:szCs w:val="32"/>
          <w:lang w:eastAsia="zh-CN"/>
        </w:rPr>
        <w:t>）</w:t>
      </w:r>
      <w:r>
        <w:rPr>
          <w:rFonts w:hint="eastAsia" w:ascii="Times New Roman" w:hAnsi="Times New Roman" w:eastAsia="楷体_GB2312" w:cs="Times New Roman"/>
          <w:b/>
          <w:bCs/>
          <w:spacing w:val="0"/>
          <w:sz w:val="32"/>
          <w:szCs w:val="32"/>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lang w:val="en-US" w:eastAsia="zh-CN"/>
        </w:rPr>
        <w:t>三、</w:t>
      </w:r>
      <w:r>
        <w:rPr>
          <w:rFonts w:hint="eastAsia" w:ascii="黑体" w:hAnsi="黑体" w:eastAsia="黑体" w:cs="黑体"/>
          <w:bCs/>
          <w:sz w:val="32"/>
          <w:szCs w:val="32"/>
        </w:rPr>
        <w:t>综合评价情况及评价结论（附相关评分表）</w:t>
      </w:r>
    </w:p>
    <w:p>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pPr>
        <w:spacing w:line="560" w:lineRule="exact"/>
        <w:ind w:firstLine="640" w:firstLineChars="200"/>
        <w:jc w:val="left"/>
        <w:outlineLvl w:val="9"/>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rPr>
        <w:t>本项目的综合评价基于对项目各方面绩效的深入分析与评估。从项目目标的达成情况来看，十件民生实事（校园食堂监管）在</w:t>
      </w:r>
      <w:r>
        <w:rPr>
          <w:rFonts w:hint="default" w:ascii="Times New Roman" w:hAnsi="Times New Roman" w:eastAsia="仿宋_GB2312" w:cs="Times New Roman"/>
          <w:sz w:val="32"/>
          <w:szCs w:val="32"/>
          <w:lang w:val="en-US" w:eastAsia="zh-CN"/>
        </w:rPr>
        <w:t>校园食堂价格检查</w:t>
      </w:r>
      <w:r>
        <w:rPr>
          <w:rFonts w:hint="default" w:ascii="Times New Roman" w:hAnsi="Times New Roman" w:eastAsia="仿宋_GB2312" w:cs="Times New Roman"/>
          <w:sz w:val="32"/>
          <w:szCs w:val="32"/>
        </w:rPr>
        <w:t>等方面表现出色，达到了预期的标准与要求</w:t>
      </w:r>
      <w:r>
        <w:rPr>
          <w:rFonts w:hint="default" w:ascii="Times New Roman" w:hAnsi="Times New Roman" w:eastAsia="仿宋_GB2312" w:cs="Times New Roman"/>
          <w:sz w:val="32"/>
          <w:szCs w:val="32"/>
          <w:lang w:bidi="ar-SA"/>
        </w:rPr>
        <w:t>。同时，项目也</w:t>
      </w:r>
      <w:r>
        <w:rPr>
          <w:rFonts w:hint="default" w:ascii="Times New Roman" w:hAnsi="Times New Roman" w:eastAsia="仿宋_GB2312" w:cs="Times New Roman"/>
          <w:sz w:val="32"/>
          <w:szCs w:val="32"/>
          <w:lang w:val="en-US" w:eastAsia="zh-CN" w:bidi="ar-SA"/>
        </w:rPr>
        <w:t>在教育收费检查和信息公开中</w:t>
      </w:r>
      <w:r>
        <w:rPr>
          <w:rFonts w:hint="default" w:ascii="Times New Roman" w:hAnsi="Times New Roman" w:eastAsia="仿宋_GB2312" w:cs="Times New Roman"/>
          <w:sz w:val="32"/>
          <w:szCs w:val="32"/>
          <w:lang w:bidi="ar-SA"/>
        </w:rPr>
        <w:t>取得了显著的成效，如完成由自治区教育厅随机分两批抽取16所自治区本级学校教育收费和校园食堂价格交叉检查，被检查学立案5件，转办1件，</w:t>
      </w:r>
      <w:r>
        <w:rPr>
          <w:rFonts w:hint="default" w:ascii="Times New Roman" w:hAnsi="Times New Roman" w:eastAsia="仿宋_GB2312" w:cs="Times New Roman"/>
          <w:sz w:val="32"/>
          <w:szCs w:val="32"/>
          <w:lang w:eastAsia="zh-CN" w:bidi="ar-SA"/>
        </w:rPr>
        <w:t>线索移交</w:t>
      </w:r>
      <w:r>
        <w:rPr>
          <w:rFonts w:hint="default" w:ascii="Times New Roman" w:hAnsi="Times New Roman" w:eastAsia="仿宋_GB2312" w:cs="Times New Roman"/>
          <w:sz w:val="32"/>
          <w:szCs w:val="32"/>
          <w:lang w:val="en-US" w:eastAsia="zh-CN" w:bidi="ar-SA"/>
        </w:rPr>
        <w:t>11起（其中学校7起，养老机构4起），</w:t>
      </w:r>
      <w:r>
        <w:rPr>
          <w:rFonts w:hint="default" w:ascii="Times New Roman" w:hAnsi="Times New Roman" w:eastAsia="仿宋_GB2312" w:cs="Times New Roman"/>
          <w:sz w:val="32"/>
          <w:szCs w:val="32"/>
          <w:lang w:bidi="ar-SA"/>
        </w:rPr>
        <w:t>退款2</w:t>
      </w:r>
      <w:r>
        <w:rPr>
          <w:rFonts w:hint="default" w:ascii="Times New Roman" w:hAnsi="Times New Roman" w:eastAsia="仿宋_GB2312" w:cs="Times New Roman"/>
          <w:sz w:val="32"/>
          <w:szCs w:val="32"/>
          <w:lang w:val="en-US" w:eastAsia="zh-CN" w:bidi="ar-SA"/>
        </w:rPr>
        <w:t>4</w:t>
      </w:r>
      <w:r>
        <w:rPr>
          <w:rFonts w:hint="default" w:ascii="Times New Roman" w:hAnsi="Times New Roman" w:eastAsia="仿宋_GB2312" w:cs="Times New Roman"/>
          <w:sz w:val="32"/>
          <w:szCs w:val="32"/>
          <w:lang w:bidi="ar-SA"/>
        </w:rPr>
        <w:t>0余万元，没收26万余元，罚款</w:t>
      </w:r>
      <w:r>
        <w:rPr>
          <w:rFonts w:hint="default" w:ascii="Times New Roman" w:hAnsi="Times New Roman" w:eastAsia="仿宋_GB2312" w:cs="Times New Roman"/>
          <w:sz w:val="32"/>
          <w:szCs w:val="32"/>
          <w:lang w:val="en-US" w:eastAsia="zh-CN" w:bidi="ar-SA"/>
        </w:rPr>
        <w:t>19</w:t>
      </w:r>
      <w:r>
        <w:rPr>
          <w:rFonts w:hint="default" w:ascii="Times New Roman" w:hAnsi="Times New Roman" w:eastAsia="仿宋_GB2312" w:cs="Times New Roman"/>
          <w:sz w:val="32"/>
          <w:szCs w:val="32"/>
          <w:lang w:bidi="ar-SA"/>
        </w:rPr>
        <w:t>万余元</w:t>
      </w:r>
      <w:r>
        <w:rPr>
          <w:rFonts w:hint="default" w:ascii="Times New Roman" w:hAnsi="Times New Roman" w:eastAsia="仿宋_GB2312" w:cs="Times New Roman"/>
          <w:sz w:val="32"/>
          <w:szCs w:val="32"/>
          <w:lang w:eastAsia="zh-CN" w:bidi="ar-SA"/>
        </w:rPr>
        <w:t>，</w:t>
      </w:r>
      <w:r>
        <w:rPr>
          <w:rFonts w:hint="default" w:ascii="Times New Roman" w:hAnsi="Times New Roman" w:eastAsia="仿宋_GB2312" w:cs="Times New Roman"/>
          <w:sz w:val="32"/>
          <w:szCs w:val="32"/>
          <w:lang w:val="en-US" w:eastAsia="zh-CN" w:bidi="ar-SA"/>
        </w:rPr>
        <w:t>并通过信用新建进行公示</w:t>
      </w:r>
      <w:r>
        <w:rPr>
          <w:rFonts w:hint="default" w:ascii="Times New Roman" w:hAnsi="Times New Roman" w:eastAsia="仿宋_GB2312" w:cs="Times New Roman"/>
          <w:sz w:val="32"/>
          <w:szCs w:val="32"/>
          <w:lang w:bidi="ar-SA"/>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自治区市场监督管理局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校园食堂价格更加合理、教育收费更加规范</w:t>
      </w:r>
      <w:r>
        <w:rPr>
          <w:rFonts w:hint="default" w:ascii="Times New Roman" w:hAnsi="Times New Roman" w:eastAsia="仿宋_GB2312" w:cs="Times New Roman"/>
          <w:sz w:val="32"/>
          <w:szCs w:val="32"/>
          <w:highlight w:val="none"/>
        </w:rPr>
        <w:t>，为</w:t>
      </w:r>
      <w:r>
        <w:rPr>
          <w:rFonts w:hint="eastAsia" w:eastAsia="仿宋_GB2312" w:cs="Times New Roman"/>
          <w:sz w:val="32"/>
          <w:szCs w:val="32"/>
          <w:highlight w:val="none"/>
          <w:lang w:val="en-US" w:eastAsia="zh-CN"/>
        </w:rPr>
        <w:t>学生及学生家庭</w:t>
      </w:r>
      <w:r>
        <w:rPr>
          <w:rFonts w:hint="default" w:ascii="Times New Roman" w:hAnsi="Times New Roman" w:eastAsia="仿宋_GB2312" w:cs="Times New Roman"/>
          <w:sz w:val="32"/>
          <w:szCs w:val="32"/>
          <w:highlight w:val="none"/>
        </w:rPr>
        <w:t>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kern w:val="28"/>
          <w:sz w:val="32"/>
          <w:szCs w:val="32"/>
          <w:highlight w:val="none"/>
          <w:lang w:val="en-US" w:eastAsia="zh-CN" w:bidi="ar-SA"/>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十件民生实事（校园食堂监管）</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二</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评价结论</w:t>
      </w:r>
    </w:p>
    <w:p>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kern w:val="0"/>
          <w:highlight w:val="none"/>
          <w:lang w:eastAsia="zh-CN" w:bidi="ar"/>
        </w:rPr>
      </w:pPr>
      <w:r>
        <w:rPr>
          <w:rFonts w:hint="eastAsia" w:ascii="仿宋_GB2312" w:hAnsi="仿宋_GB2312" w:eastAsia="仿宋_GB2312" w:cs="仿宋_GB2312"/>
          <w:b w:val="0"/>
          <w:bCs w:val="0"/>
        </w:rPr>
        <w:t>运用绩效评价组制定的评价指标体系以及财政部《项目支出绩效评价管理办法》（财预〔2020〕10号）文件的评分标准，通过数</w:t>
      </w:r>
      <w:r>
        <w:rPr>
          <w:rFonts w:hint="eastAsia" w:ascii="仿宋_GB2312" w:hAnsi="仿宋_GB2312" w:eastAsia="仿宋_GB2312" w:cs="仿宋_GB2312"/>
          <w:b w:val="0"/>
          <w:bCs w:val="0"/>
          <w:kern w:val="0"/>
          <w:highlight w:val="none"/>
          <w:lang w:bidi="ar"/>
        </w:rPr>
        <w:t>据采</w:t>
      </w:r>
      <w:r>
        <w:rPr>
          <w:rFonts w:hint="default" w:ascii="Times New Roman" w:hAnsi="Times New Roman" w:eastAsia="仿宋_GB2312" w:cs="Times New Roman"/>
          <w:b w:val="0"/>
          <w:bCs w:val="0"/>
          <w:kern w:val="2"/>
          <w:lang w:bidi="ar-SA"/>
        </w:rPr>
        <w:t>集、问卷调查及访谈等方式，对本项目进行客观评价，最终评分结果：总得分为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 xml:space="preserve">分，属于“优”。其中，项目决策类指标权重为20分，得分为 </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%。项目过程类指标权重为20分，得分为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%。项目产出类指标权重为40分，得分为</w:t>
      </w:r>
      <w:r>
        <w:rPr>
          <w:rFonts w:hint="default" w:ascii="Times New Roman" w:hAnsi="Times New Roman" w:eastAsia="仿宋_GB2312" w:cs="Times New Roman"/>
          <w:b w:val="0"/>
          <w:bCs w:val="0"/>
          <w:kern w:val="2"/>
          <w:lang w:val="en-US" w:eastAsia="zh-CN" w:bidi="ar-SA"/>
        </w:rPr>
        <w:t>40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%。项目效益类指标权重为20分，得分为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分，得分率为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%。具体打分情况详见：附件</w:t>
      </w:r>
      <w:r>
        <w:rPr>
          <w:rFonts w:hint="default" w:ascii="Times New Roman" w:hAnsi="Times New Roman" w:eastAsia="仿宋_GB2312" w:cs="Times New Roman"/>
          <w:b w:val="0"/>
          <w:bCs w:val="0"/>
          <w:kern w:val="2"/>
          <w:lang w:val="en-US" w:eastAsia="zh-CN" w:bidi="ar-SA"/>
        </w:rPr>
        <w:t>2</w:t>
      </w:r>
      <w:r>
        <w:rPr>
          <w:rFonts w:hint="default" w:ascii="Times New Roman" w:hAnsi="Times New Roman" w:eastAsia="仿宋_GB2312" w:cs="Times New Roman"/>
          <w:b w:val="0"/>
          <w:bCs w:val="0"/>
          <w:kern w:val="2"/>
          <w:lang w:bidi="ar-SA"/>
        </w:rPr>
        <w:t>综合评分表</w:t>
      </w:r>
      <w:r>
        <w:rPr>
          <w:rFonts w:hint="default" w:ascii="Times New Roman" w:hAnsi="Times New Roman" w:eastAsia="仿宋_GB2312" w:cs="Times New Roman"/>
          <w:b w:val="0"/>
          <w:bCs w:val="0"/>
          <w:kern w:val="2"/>
          <w:lang w:eastAsia="zh-CN" w:bidi="ar-SA"/>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r>
    </w:tbl>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pStyle w:val="1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pPr>
        <w:shd w:val="clear"/>
        <w:spacing w:line="560" w:lineRule="atLeast"/>
        <w:ind w:firstLine="640" w:firstLineChars="200"/>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w:t>
      </w:r>
      <w:r>
        <w:rPr>
          <w:rFonts w:hint="default" w:ascii="Times New Roman" w:hAnsi="Times New Roman" w:eastAsia="仿宋_GB2312" w:cs="Times New Roman"/>
          <w:sz w:val="32"/>
          <w:szCs w:val="32"/>
          <w:lang w:val="en-US" w:eastAsia="zh-CN"/>
        </w:rPr>
        <w:t>由6个三级指标构成，权重分值为20分，实际得分20分，得分率为100%。</w:t>
      </w:r>
    </w:p>
    <w:p>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560" w:lineRule="atLeas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w:t>
      </w:r>
      <w:r>
        <w:rPr>
          <w:rFonts w:hint="default" w:ascii="Times New Roman" w:hAnsi="Times New Roman" w:eastAsia="仿宋_GB2312" w:cs="Times New Roman"/>
          <w:sz w:val="32"/>
          <w:szCs w:val="32"/>
          <w:lang w:val="en-US" w:eastAsia="zh-CN"/>
        </w:rPr>
        <w:t>项目立项符合自治区2024年十大民生工作要求等国家相关法律法规及发展政策，符合行业规划要求，围绕本年度工作重点和工作计划制定经费预算，属于公共财政支持范围。本项目与部门内部其他相关项目不重复。部门发展规划及职</w:t>
      </w:r>
      <w:r>
        <w:rPr>
          <w:rFonts w:hint="eastAsia" w:ascii="仿宋_GB2312" w:hAnsi="仿宋_GB2312" w:eastAsia="仿宋_GB2312" w:cs="仿宋_GB2312"/>
          <w:sz w:val="32"/>
          <w:szCs w:val="32"/>
          <w:lang w:val="en-US" w:eastAsia="zh-CN"/>
        </w:rPr>
        <w:t>能文件等归档完整。</w:t>
      </w:r>
    </w:p>
    <w:p>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560" w:lineRule="atLeast"/>
        <w:ind w:firstLine="640" w:firstLineChars="200"/>
        <w:jc w:val="left"/>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3"/>
        <w:spacing w:line="560" w:lineRule="exact"/>
        <w:ind w:firstLine="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项目过程情况</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r>
        <w:rPr>
          <w:rFonts w:hint="eastAsia" w:ascii="仿宋_GB2312" w:hAnsi="仿宋_GB2312" w:eastAsia="仿宋_GB2312" w:cs="仿宋_GB2312"/>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w:t>
      </w:r>
      <w:r>
        <w:rPr>
          <w:rFonts w:hint="default" w:ascii="Times New Roman" w:hAnsi="Times New Roman" w:eastAsia="仿宋_GB2312" w:cs="Times New Roman"/>
          <w:sz w:val="32"/>
          <w:szCs w:val="32"/>
          <w:lang w:val="en-US" w:eastAsia="zh-CN"/>
        </w:rPr>
        <w:t>项目总投资25万元，财政资金及时足额到位，到位率100%，预算资金按计划进度执行。</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w:t>
      </w:r>
      <w:r>
        <w:rPr>
          <w:rFonts w:hint="default" w:ascii="Times New Roman" w:hAnsi="Times New Roman" w:eastAsia="仿宋_GB2312" w:cs="Times New Roman"/>
          <w:sz w:val="32"/>
          <w:szCs w:val="32"/>
          <w:lang w:val="en-US" w:eastAsia="zh-CN"/>
        </w:rPr>
        <w:t>编制较为详细，项目资金支出总体能够按照预算执行，预算资金支出25万元，预算执行率为100%。</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jc w:val="left"/>
        <w:rPr>
          <w:rFonts w:hint="default"/>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w:t>
      </w:r>
      <w:r>
        <w:rPr>
          <w:rFonts w:hint="default" w:ascii="Times New Roman" w:hAnsi="Times New Roman" w:eastAsia="仿宋_GB2312" w:cs="Times New Roman"/>
          <w:sz w:val="32"/>
          <w:szCs w:val="32"/>
          <w:lang w:val="en-US" w:eastAsia="zh-CN"/>
        </w:rPr>
        <w:t>产出类指标包括产出数量、产出质量、产出时效、产出成本四方面的内容，由6个三级指标构成，权重分为40分，实际得分40分，得分率为100%。具体产出指标完成情况如下：</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1：检查单位，</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16家，</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16家，指标完成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100%；</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指标2：出动检查人数，</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≥20人，</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22人，指标完成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110%，</w:t>
      </w:r>
      <w:r>
        <w:rPr>
          <w:rFonts w:hint="default" w:ascii="Times New Roman" w:hAnsi="Times New Roman" w:eastAsia="仿宋_GB2312" w:cs="Times New Roman"/>
          <w:sz w:val="32"/>
          <w:szCs w:val="32"/>
          <w:lang w:eastAsia="zh-CN"/>
        </w:rPr>
        <w:t>偏差原因：</w:t>
      </w:r>
      <w:r>
        <w:rPr>
          <w:rFonts w:hint="default" w:eastAsia="仿宋_GB2312" w:cs="Times New Roman"/>
          <w:sz w:val="32"/>
          <w:szCs w:val="32"/>
          <w:lang w:eastAsia="zh-CN"/>
        </w:rPr>
        <w:t>因为文件下发后个别人员因临时工作调整，中途领队进行了更换</w:t>
      </w:r>
      <w:r>
        <w:rPr>
          <w:rFonts w:hint="default" w:ascii="Times New Roman" w:hAnsi="Times New Roman" w:eastAsia="仿宋_GB2312" w:cs="Times New Roman"/>
          <w:sz w:val="32"/>
          <w:szCs w:val="32"/>
          <w:lang w:val="en-US" w:eastAsia="zh-CN"/>
        </w:rPr>
        <w:t>。</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抽检检查覆盖率，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指标1：专项检查按期完成率，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100%，实际完成值：100%，指标完成率100%。</w:t>
      </w:r>
    </w:p>
    <w:p>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1：购买服务支出，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≤15万元，实际完成值：15万元，指标完成率100%；</w:t>
      </w:r>
    </w:p>
    <w:p>
      <w:pPr>
        <w:spacing w:line="560" w:lineRule="exact"/>
        <w:ind w:firstLine="640" w:firstLineChars="200"/>
        <w:jc w:val="left"/>
        <w:outlineLvl w:val="9"/>
        <w:rPr>
          <w:rFonts w:hint="default" w:eastAsia="仿宋_GB2312"/>
          <w:sz w:val="32"/>
          <w:szCs w:val="32"/>
          <w:lang w:val="en-US" w:eastAsia="zh-CN"/>
        </w:rPr>
      </w:pPr>
      <w:r>
        <w:rPr>
          <w:rFonts w:hint="default" w:ascii="Times New Roman" w:hAnsi="Times New Roman" w:eastAsia="仿宋_GB2312" w:cs="Times New Roman"/>
          <w:sz w:val="32"/>
          <w:szCs w:val="32"/>
          <w:lang w:val="en-US" w:eastAsia="zh-CN"/>
        </w:rPr>
        <w:t>指标2：差旅费支出，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≦10万元，实际完成值：10万元，指标完成率100%。</w:t>
      </w:r>
    </w:p>
    <w:p>
      <w:pPr>
        <w:pStyle w:val="13"/>
        <w:numPr>
          <w:ilvl w:val="0"/>
          <w:numId w:val="0"/>
        </w:numPr>
        <w:spacing w:line="560" w:lineRule="exact"/>
        <w:ind w:firstLine="643" w:firstLineChars="200"/>
        <w:jc w:val="left"/>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项目效益类指标包括项目实施效益和满意度两方面的内容，由2个三级指标构成，权重分为20分，实际得分20分，得分率为100%。具体效益指标完成情况如下：</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1.实施效益</w:t>
      </w:r>
    </w:p>
    <w:p>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①</w:t>
      </w:r>
      <w:r>
        <w:rPr>
          <w:rFonts w:hint="default" w:ascii="Times New Roman" w:hAnsi="Times New Roman" w:eastAsia="仿宋_GB2312" w:cs="Times New Roman"/>
          <w:sz w:val="32"/>
          <w:szCs w:val="32"/>
        </w:rPr>
        <w:t>社会效益指标：</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sz w:val="32"/>
          <w:szCs w:val="32"/>
          <w:lang w:val="en-US" w:eastAsia="zh-CN"/>
        </w:rPr>
        <w:t>指标1：形成检查报告</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指标完成率100%。</w:t>
      </w:r>
    </w:p>
    <w:p>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2.满意度</w:t>
      </w:r>
    </w:p>
    <w:p>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指标1：检查人员被投诉次数</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≦5次</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0次，</w:t>
      </w:r>
      <w:r>
        <w:rPr>
          <w:rFonts w:hint="default" w:ascii="Times New Roman" w:hAnsi="Times New Roman" w:eastAsia="仿宋_GB2312" w:cs="Times New Roman"/>
          <w:sz w:val="32"/>
          <w:szCs w:val="32"/>
          <w:lang w:val="en-US" w:eastAsia="zh-CN"/>
        </w:rPr>
        <w:t>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1"/>
        <w:spacing w:line="560" w:lineRule="exact"/>
        <w:ind w:firstLine="640" w:firstLineChars="200"/>
        <w:jc w:val="left"/>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kern w:val="2"/>
          <w:sz w:val="32"/>
          <w:szCs w:val="32"/>
          <w:lang w:eastAsia="zh-CN"/>
        </w:rPr>
        <w:t>十件民生实事（</w:t>
      </w:r>
      <w:r>
        <w:rPr>
          <w:rFonts w:hint="default" w:ascii="Times New Roman" w:hAnsi="Times New Roman" w:eastAsia="仿宋_GB2312" w:cs="Times New Roman"/>
          <w:kern w:val="2"/>
          <w:sz w:val="32"/>
          <w:szCs w:val="32"/>
          <w:lang w:val="en-US" w:eastAsia="zh-CN"/>
        </w:rPr>
        <w:t>校园食堂监管</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rPr>
        <w:t>项目年初预算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万元，全年预算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万元，实际支出</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万元，预算执行率为</w:t>
      </w:r>
      <w:r>
        <w:rPr>
          <w:rFonts w:hint="default" w:ascii="Times New Roman" w:hAnsi="Times New Roman" w:eastAsia="仿宋_GB2312" w:cs="Times New Roman"/>
          <w:kern w:val="2"/>
          <w:sz w:val="32"/>
          <w:szCs w:val="32"/>
          <w:lang w:val="en-US" w:eastAsia="zh-CN"/>
        </w:rPr>
        <w:t>100</w:t>
      </w:r>
      <w:r>
        <w:rPr>
          <w:rFonts w:hint="default" w:ascii="Times New Roman" w:hAnsi="Times New Roman" w:eastAsia="仿宋_GB2312" w:cs="Times New Roman"/>
          <w:kern w:val="2"/>
          <w:sz w:val="32"/>
          <w:szCs w:val="32"/>
        </w:rPr>
        <w:t>%，项目绩效指标总体完成率为</w:t>
      </w:r>
      <w:r>
        <w:rPr>
          <w:rFonts w:hint="default" w:ascii="Times New Roman" w:hAnsi="Times New Roman" w:eastAsia="仿宋_GB2312" w:cs="Times New Roman"/>
          <w:kern w:val="2"/>
          <w:sz w:val="32"/>
          <w:szCs w:val="32"/>
          <w:lang w:val="en-US" w:eastAsia="zh-CN"/>
        </w:rPr>
        <w:t>101.25</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b w:val="0"/>
          <w:bCs w:val="0"/>
          <w:kern w:val="2"/>
          <w:sz w:val="32"/>
          <w:szCs w:val="32"/>
          <w:lang w:eastAsia="zh-CN"/>
        </w:rPr>
        <w:t>总体</w:t>
      </w:r>
      <w:r>
        <w:rPr>
          <w:rFonts w:hint="default" w:ascii="Times New Roman" w:hAnsi="Times New Roman" w:eastAsia="仿宋_GB2312" w:cs="Times New Roman"/>
          <w:b w:val="0"/>
          <w:bCs w:val="0"/>
          <w:kern w:val="2"/>
          <w:sz w:val="32"/>
          <w:szCs w:val="32"/>
        </w:rPr>
        <w:t>偏差率为</w:t>
      </w:r>
      <w:r>
        <w:rPr>
          <w:rFonts w:hint="default" w:ascii="Times New Roman" w:hAnsi="Times New Roman" w:eastAsia="仿宋_GB2312" w:cs="Times New Roman"/>
          <w:b w:val="0"/>
          <w:bCs w:val="0"/>
          <w:kern w:val="2"/>
          <w:sz w:val="32"/>
          <w:szCs w:val="32"/>
          <w:lang w:val="en-US" w:eastAsia="zh-CN"/>
        </w:rPr>
        <w:t>1.25</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，偏差</w:t>
      </w:r>
      <w:r>
        <w:rPr>
          <w:rFonts w:hint="default" w:ascii="Times New Roman" w:hAnsi="Times New Roman" w:eastAsia="仿宋_GB2312" w:cs="Times New Roman"/>
          <w:b w:val="0"/>
          <w:bCs w:val="0"/>
          <w:kern w:val="2"/>
          <w:sz w:val="32"/>
          <w:szCs w:val="32"/>
        </w:rPr>
        <w:t>原因</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检查人员因临时工作调整进行了调换</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改进</w:t>
      </w:r>
      <w:r>
        <w:rPr>
          <w:rFonts w:hint="default" w:ascii="Times New Roman" w:hAnsi="Times New Roman" w:eastAsia="仿宋_GB2312" w:cs="Times New Roman"/>
          <w:b w:val="0"/>
          <w:bCs w:val="0"/>
          <w:kern w:val="2"/>
          <w:sz w:val="32"/>
          <w:szCs w:val="32"/>
        </w:rPr>
        <w:t>措施</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今后检查工作中严格工作的持续性，人员不得在中途进行调整，确保检查人员前后完全一致性</w:t>
      </w:r>
      <w:r>
        <w:rPr>
          <w:rFonts w:hint="default" w:ascii="Times New Roman" w:hAnsi="Times New Roman" w:eastAsia="仿宋_GB2312" w:cs="Times New Roman"/>
          <w:b w:val="0"/>
          <w:bCs w:val="0"/>
          <w:kern w:val="2"/>
          <w:sz w:val="32"/>
          <w:szCs w:val="32"/>
        </w:rPr>
        <w:t>。</w:t>
      </w:r>
    </w:p>
    <w:p>
      <w:pPr>
        <w:spacing w:line="560" w:lineRule="exact"/>
        <w:ind w:firstLine="640" w:firstLineChars="200"/>
        <w:jc w:val="left"/>
        <w:rPr>
          <w:rStyle w:val="20"/>
          <w:rFonts w:hint="default" w:ascii="Times New Roman" w:hAnsi="Times New Roman" w:cs="Times New Roman"/>
          <w:color w:val="auto"/>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w:t>
      </w:r>
      <w:r>
        <w:rPr>
          <w:rFonts w:hint="default" w:ascii="Times New Roman" w:hAnsi="Times New Roman" w:eastAsia="黑体" w:cs="Times New Roman"/>
          <w:sz w:val="32"/>
          <w:szCs w:val="32"/>
        </w:rPr>
        <w:t>主要经验及做法、存在的问题及原因分析</w:t>
      </w:r>
    </w:p>
    <w:p>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为确保项目顺利进行，提前做好项目</w:t>
      </w:r>
      <w:r>
        <w:rPr>
          <w:rFonts w:hint="eastAsia" w:ascii="仿宋_GB2312" w:hAnsi="仿宋_GB2312" w:eastAsia="仿宋_GB2312" w:cs="仿宋_GB2312"/>
          <w:sz w:val="32"/>
          <w:szCs w:val="32"/>
          <w:highlight w:val="none"/>
          <w:lang w:eastAsia="zh-CN"/>
        </w:rPr>
        <w:t>筹</w:t>
      </w:r>
      <w:r>
        <w:rPr>
          <w:rFonts w:hint="eastAsia" w:ascii="仿宋_GB2312" w:hAnsi="仿宋_GB2312" w:eastAsia="仿宋_GB2312" w:cs="仿宋_GB2312"/>
          <w:sz w:val="32"/>
          <w:szCs w:val="32"/>
          <w:highlight w:val="none"/>
        </w:rPr>
        <w:t>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Chars="200"/>
        <w:rPr>
          <w:rFonts w:hint="eastAsia" w:ascii="仿宋_GB2312" w:hAnsi="仿宋_GB2312" w:eastAsia="仿宋_GB2312" w:cs="仿宋_GB2312"/>
          <w:b w:val="0"/>
          <w:bCs w:val="0"/>
          <w:sz w:val="32"/>
          <w:szCs w:val="32"/>
          <w:highlight w:val="yellow"/>
        </w:rPr>
      </w:pPr>
      <w:r>
        <w:rPr>
          <w:rFonts w:hint="eastAsia" w:ascii="仿宋_GB2312" w:hAnsi="仿宋_GB2312" w:eastAsia="仿宋_GB2312" w:cs="仿宋_GB2312"/>
          <w:sz w:val="32"/>
          <w:szCs w:val="32"/>
          <w:highlight w:val="none"/>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numPr>
          <w:ilvl w:val="-1"/>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项目实施部门为执法的业务处室，部门从事相关绩效管理的人员为临时确定、缺乏相关绩效管理专业知识，自评价工作还存在自我审定的局限性，影响评价质量。</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2.因轮岗、调动、驻村等因素使我单位绩效工作人员流动频繁，造成了工作衔接不到位的情况。</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560" w:lineRule="exact"/>
        <w:ind w:firstLine="640" w:firstLineChars="200"/>
        <w:jc w:val="left"/>
        <w:outlineLvl w:val="9"/>
      </w:pPr>
      <w:r>
        <w:rPr>
          <w:rFonts w:hint="eastAsia" w:ascii="仿宋_GB2312" w:hAnsi="仿宋_GB2312" w:eastAsia="仿宋_GB2312" w:cs="仿宋_GB2312"/>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highlight w:val="none"/>
        </w:rPr>
        <w:t>。</w:t>
      </w:r>
    </w:p>
    <w:p>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项目实施部门领导需进一步发挥全盘负责制，加强对项目全过程的指导。</w:t>
      </w:r>
    </w:p>
    <w:p>
      <w:pPr>
        <w:spacing w:line="560" w:lineRule="exact"/>
        <w:ind w:firstLine="640" w:firstLineChars="200"/>
        <w:jc w:val="left"/>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pPr>
        <w:pStyle w:val="14"/>
        <w:spacing w:after="0" w:line="560" w:lineRule="exact"/>
        <w:ind w:left="0" w:leftChars="0" w:firstLine="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pPr>
        <w:pStyle w:val="14"/>
        <w:spacing w:after="0" w:line="600" w:lineRule="atLeast"/>
        <w:ind w:left="0" w:leftChars="0" w:firstLine="640"/>
        <w:rPr>
          <w:rFonts w:hint="eastAsia" w:ascii="仿宋_GB2312" w:hAnsi="仿宋_GB2312" w:eastAsia="仿宋_GB2312" w:cs="仿宋_GB2312"/>
          <w:sz w:val="32"/>
          <w:szCs w:val="32"/>
          <w:highlight w:val="none"/>
        </w:rPr>
      </w:pPr>
    </w:p>
    <w:p>
      <w:pPr>
        <w:pStyle w:val="14"/>
        <w:spacing w:after="0" w:line="600" w:lineRule="atLeast"/>
        <w:ind w:left="0" w:leftChars="0" w:firstLine="640"/>
        <w:rPr>
          <w:rFonts w:hint="eastAsia" w:ascii="仿宋_GB2312" w:hAnsi="仿宋_GB2312" w:eastAsia="仿宋_GB2312" w:cs="仿宋_GB2312"/>
          <w:sz w:val="32"/>
          <w:szCs w:val="32"/>
          <w:highlight w:val="none"/>
        </w:rPr>
      </w:pPr>
    </w:p>
    <w:p>
      <w:pPr>
        <w:pStyle w:val="14"/>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701" w:right="1417" w:bottom="1417" w:left="1417" w:header="851" w:footer="992" w:gutter="0"/>
          <w:cols w:space="0" w:num="1"/>
          <w:rtlGutter w:val="0"/>
          <w:docGrid w:type="lines" w:linePitch="312" w:charSpace="0"/>
        </w:sectPr>
      </w:pP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2"/>
        <w:gridCol w:w="938"/>
        <w:gridCol w:w="1363"/>
        <w:gridCol w:w="944"/>
        <w:gridCol w:w="624"/>
        <w:gridCol w:w="695"/>
        <w:gridCol w:w="340"/>
        <w:gridCol w:w="1230"/>
        <w:gridCol w:w="944"/>
        <w:gridCol w:w="763"/>
        <w:gridCol w:w="2"/>
        <w:gridCol w:w="1497"/>
        <w:gridCol w:w="658"/>
        <w:gridCol w:w="642"/>
        <w:gridCol w:w="1683"/>
        <w:gridCol w:w="382"/>
        <w:gridCol w:w="5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17"/>
            <w:tcBorders>
              <w:top w:val="nil"/>
              <w:left w:val="nil"/>
              <w:bottom w:val="nil"/>
              <w:right w:val="nil"/>
            </w:tcBorders>
            <w:shd w:val="clear" w:color="auto" w:fill="auto"/>
            <w:vAlign w:val="center"/>
          </w:tcPr>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2024年度项目支出绩效自评表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17"/>
            <w:tcBorders>
              <w:top w:val="nil"/>
              <w:left w:val="nil"/>
              <w:bottom w:val="nil"/>
              <w:right w:val="nil"/>
            </w:tcBorders>
            <w:shd w:val="clear" w:color="auto" w:fill="auto"/>
            <w:vAlign w:val="top"/>
          </w:tcPr>
          <w:p>
            <w:pPr>
              <w:spacing w:line="240" w:lineRule="atLeast"/>
              <w:jc w:val="center"/>
              <w:rPr>
                <w:rFonts w:hint="eastAsia" w:ascii="宋体" w:hAnsi="宋体" w:eastAsia="宋体" w:cs="宋体"/>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36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十件民生实事（校园食堂监管）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8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新疆维吾尔自治区市场监督管理局</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92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全年预算数</w:t>
            </w:r>
            <w:r>
              <w:rPr>
                <w:rStyle w:val="27"/>
                <w:rFonts w:ascii="仿宋_GB2312" w:hAnsi="仿宋_GB2312" w:eastAsia="仿宋_GB2312" w:cs="仿宋_GB2312"/>
                <w:sz w:val="18"/>
                <w:szCs w:val="18"/>
                <w:lang w:val="en-US" w:eastAsia="zh-CN" w:bidi="ar"/>
              </w:rPr>
              <w:br w:type="textWrapping"/>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执行率</w:t>
            </w:r>
            <w:r>
              <w:rPr>
                <w:rStyle w:val="26"/>
                <w:rFonts w:ascii="仿宋_GB2312" w:hAnsi="仿宋_GB2312" w:eastAsia="仿宋_GB2312" w:cs="仿宋_GB2312"/>
                <w:lang w:val="en-US" w:eastAsia="zh-CN" w:bidi="ar"/>
              </w:rPr>
              <w:br w:type="textWrapping"/>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目标</w:t>
            </w: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color w:val="auto"/>
                <w:kern w:val="0"/>
                <w:sz w:val="18"/>
                <w:szCs w:val="18"/>
                <w:u w:val="none"/>
                <w:lang w:bidi="ar"/>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绩效指标</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365" w:type="pct"/>
            <w:gridSpan w:val="2"/>
            <w:tcBorders>
              <w:top w:val="single" w:color="000000" w:sz="4" w:space="0"/>
              <w:left w:val="single" w:color="000000" w:sz="4" w:space="0"/>
              <w:bottom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指标值</w:t>
            </w:r>
          </w:p>
        </w:tc>
        <w:tc>
          <w:tcPr>
            <w:tcW w:w="433" w:type="pct"/>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指标设置依据</w:t>
            </w:r>
          </w:p>
        </w:tc>
        <w:tc>
          <w:tcPr>
            <w:tcW w:w="33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佐证材料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检查单位</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≥16家</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16家</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出动检查人数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20人</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22人</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110%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偏差原因：检查过程中人员调整。改进措施：严格工作纪律，中途不得进行临时改变行程或人员调整</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FF0000"/>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指导检查覆盖率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专项检查按期完成率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48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p>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购买服务成本</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15万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8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差旅支出</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形成检查报告</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8个</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8个</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服务对象满意度</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检查人员被投诉举报次数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5次</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04"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c>
          <w:tcPr>
            <w:tcW w:w="593" w:type="pct"/>
            <w:tcBorders>
              <w:top w:val="single" w:color="000000" w:sz="4" w:space="0"/>
              <w:left w:val="single" w:color="000000" w:sz="4" w:space="0"/>
              <w:bottom w:val="single" w:color="000000" w:sz="4" w:space="0"/>
              <w:right w:val="single" w:color="auto" w:sz="4" w:space="0"/>
            </w:tcBorders>
            <w:shd w:val="clear" w:color="auto" w:fill="auto"/>
            <w:noWrap/>
            <w:vAlign w:val="center"/>
          </w:tcPr>
          <w:p>
            <w:pP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i w:val="0"/>
                <w:iCs w:val="0"/>
                <w:color w:val="auto"/>
                <w:sz w:val="18"/>
                <w:szCs w:val="18"/>
                <w:u w:val="none"/>
              </w:rPr>
            </w:pPr>
          </w:p>
        </w:tc>
      </w:tr>
    </w:tbl>
    <w:p>
      <w:pPr>
        <w:spacing w:line="600" w:lineRule="exact"/>
        <w:rPr>
          <w:rFonts w:hint="eastAsia" w:ascii="Times New Roman" w:hAnsi="Times New Roman" w:eastAsia="黑体" w:cs="Times New Roman"/>
          <w:sz w:val="32"/>
          <w:szCs w:val="32"/>
          <w:lang w:val="en-US" w:eastAsia="zh-CN"/>
        </w:rPr>
      </w:pPr>
      <w:bookmarkStart w:id="1" w:name="_Toc26499_WPSOffice_Level2"/>
      <w:bookmarkStart w:id="2" w:name="_Toc30064_WPSOffice_Level1"/>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仿宋_GB2312" w:hAnsi="仿宋_GB2312" w:eastAsia="仿宋_GB2312" w:cs="仿宋_GB2312"/>
          <w:b/>
          <w:bCs/>
          <w:sz w:val="28"/>
          <w:szCs w:val="40"/>
          <w:highlight w:val="none"/>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pStyle w:val="21"/>
        <w:ind w:firstLine="562"/>
        <w:jc w:val="center"/>
        <w:rPr>
          <w:rFonts w:hint="eastAsia" w:ascii="仿宋_GB2312" w:hAnsi="仿宋_GB2312" w:eastAsia="仿宋_GB2312" w:cs="仿宋_GB2312"/>
          <w:sz w:val="28"/>
          <w:szCs w:val="40"/>
          <w:highlight w:val="none"/>
        </w:rPr>
      </w:pPr>
      <w:r>
        <w:rPr>
          <w:rFonts w:hint="eastAsia" w:ascii="仿宋_GB2312" w:hAnsi="仿宋_GB2312" w:eastAsia="仿宋_GB2312" w:cs="仿宋_GB2312"/>
          <w:b/>
          <w:bCs/>
          <w:sz w:val="28"/>
          <w:szCs w:val="40"/>
          <w:highlight w:val="none"/>
          <w:lang w:val="en-US" w:eastAsia="zh-CN"/>
        </w:rPr>
        <w:t>十件民生实事（校园食堂监管）</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5"/>
        <w:tblW w:w="3643"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1"/>
        <w:gridCol w:w="763"/>
        <w:gridCol w:w="872"/>
        <w:gridCol w:w="5199"/>
        <w:gridCol w:w="1300"/>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40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一级指标</w:t>
            </w: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二级指标</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三级指标</w:t>
            </w:r>
          </w:p>
        </w:tc>
        <w:tc>
          <w:tcPr>
            <w:tcW w:w="2515"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指标说明</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权重</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决策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项目立项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立项依据</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充分性</w:t>
            </w:r>
          </w:p>
        </w:tc>
        <w:tc>
          <w:tcPr>
            <w:tcW w:w="2515"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①项目立项是否符合国家法律法规、国民经济发展规划和相关政策；</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②项目立项是否符合行业发展规划和政策要求；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③项目立项是否与部门职责范围相符，属于部门履职所需；</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④项目是否属于公共财政支持范围，是否符合中央、地方事权支出责任划分原则；</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⑤项目是否与相关部门同类项目或部门内部相关项目重复。</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立项程序</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规范性</w:t>
            </w:r>
          </w:p>
        </w:tc>
        <w:tc>
          <w:tcPr>
            <w:tcW w:w="2515"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①项目是否按照规定的程序申请设立；</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②审批文件、材料是否符合相关要求；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③事前是否已经过必要的可行性研究、专家论证、风险评估、绩效评估、集体决策。</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5" w:type="pct"/>
            <w:shd w:val="clear" w:color="000000"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（如未设定预算绩效目标，也可考核其他工作任务目标）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①项目是否有绩效目标；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②项目绩效目标与实际工作内容是否具有相关性；</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③项目预期产出效益和效果是否符合正常的业绩水平；</w:t>
            </w:r>
          </w:p>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④是否与预算确定的项目投资额或资金量相匹配。</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绩效指标</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明确性</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①是否将项目绩效目标细化分解为具体的绩效指标；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②是否通过清晰、可衡量的指标值予以体现；</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③是否与项目目标任务数或计划数相对应。</w:t>
            </w:r>
            <w:r>
              <w:rPr>
                <w:rFonts w:hint="eastAsia" w:ascii="仿宋_GB2312" w:hAnsi="仿宋_GB2312" w:eastAsia="仿宋_GB2312" w:cs="仿宋_GB2312"/>
                <w:color w:val="000000"/>
                <w:kern w:val="0"/>
                <w:sz w:val="22"/>
                <w:szCs w:val="22"/>
                <w:highlight w:val="none"/>
              </w:rPr>
              <w:br w:type="textWrapping"/>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资金投入</w:t>
            </w: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预算编制</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科学性</w:t>
            </w:r>
          </w:p>
        </w:tc>
        <w:tc>
          <w:tcPr>
            <w:tcW w:w="2515"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①预算编制是否经过科学论证；</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②预算内容与项目内容是否匹配；</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③预算额度测算依据是否充分，是否按照标准编制；</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④预算确定的项目投资额或资金量是否与工作任务相匹配。</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资金分配</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5"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①预算资金分配依据是否充分；</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②资金分配额度是否合理，与项目单位或地方实际是否相适应。</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402" w:type="pct"/>
            <w:vMerge w:val="restar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过程</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资金到位率=（实际到位资金/预算资金）×100%。</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实际到位资金：一定时期（本年度或项目期）内落实到具体项目的资金。</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预算资金：一定时期（本年度或项目期）内预算安排到具体项目的资金。</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w:t>
            </w:r>
          </w:p>
        </w:tc>
        <w:tc>
          <w:tcPr>
            <w:tcW w:w="2515"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预算执行率=（实际支出资金/实际到位资金）×100%。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实际支出资金：一定时期（本年度或项目期）内项目实际拨付的资金。</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资金使用</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合规性</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①是否符合国家财经法规和财务管理制度以及有关专项资金管理办法的规定；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②资金的拨付是否有完整的审批程序和手续；</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③是否符合项目预算批复或合同规定的用途；</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④是否存在截留、挤占、挪用、虚列支出等情况。</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组织实施</w:t>
            </w:r>
          </w:p>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管理制度</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健全性</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①是否已制定或具有相应的财务和业务管理制度；</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②财务和业务管理制度是否合法、合规、完整。</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制度执行</w:t>
            </w:r>
          </w:p>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有效性</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①是否遵守相关法律法规和相关管理规定；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②项目调整及支出调整手续是否完备；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③项目合同书、验收报告、技术鉴定等资料是否齐全并及时归档；</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④项目实施的人员条件、场地设备、信息支撑等是否落实到位。</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w:t>
            </w: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产出数量</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实际完成率=（实际产出数/计划产出数）×100%。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计划产出数：项目绩效目标确定的在一定时期（本年度或项目期）内计划产出的产品或提供的服务数量。</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产出质量</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质量达标率=（质量达标产出数/实际产出数）×100%。</w:t>
            </w:r>
          </w:p>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402"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产出时效</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完成及时性</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实际完成时间：项目实施单位完成该项目实际所耗用的时间。</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计划完成时间：按照项目实施计划或相关规定完成该项目所需的时间。</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产出成本</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成本节约率</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成本节约率=[（计划成本-实际成本）/计划成本]×100%。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实际成本：项目实施单位如期、保质、保量完成既定工作目标实际所耗费的支出。</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计划成本：项目实施单位为完成工作目标计划安排的支出，一般以项目预算为参考。</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402"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69"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2515"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62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402"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2515"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629"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bl>
    <w:p>
      <w:pPr>
        <w:rPr>
          <w:rFonts w:hint="eastAsia" w:ascii="仿宋_GB2312" w:hAnsi="仿宋_GB2312" w:eastAsia="仿宋_GB2312" w:cs="仿宋_GB231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B62533"/>
    <w:rsid w:val="05403256"/>
    <w:rsid w:val="07397B77"/>
    <w:rsid w:val="07DBEAFF"/>
    <w:rsid w:val="0A9A6B7F"/>
    <w:rsid w:val="0FEC127A"/>
    <w:rsid w:val="11EADDA2"/>
    <w:rsid w:val="12865C3B"/>
    <w:rsid w:val="13471461"/>
    <w:rsid w:val="13B90F01"/>
    <w:rsid w:val="13E1581F"/>
    <w:rsid w:val="147E4E1C"/>
    <w:rsid w:val="15141342"/>
    <w:rsid w:val="162C08A7"/>
    <w:rsid w:val="163107BB"/>
    <w:rsid w:val="181066D2"/>
    <w:rsid w:val="185A3845"/>
    <w:rsid w:val="1886605C"/>
    <w:rsid w:val="1C605DB4"/>
    <w:rsid w:val="1C671E73"/>
    <w:rsid w:val="1D5E3A3C"/>
    <w:rsid w:val="1F6C09F9"/>
    <w:rsid w:val="20014B53"/>
    <w:rsid w:val="20322F5E"/>
    <w:rsid w:val="2208666C"/>
    <w:rsid w:val="2221103F"/>
    <w:rsid w:val="22513887"/>
    <w:rsid w:val="22E449E3"/>
    <w:rsid w:val="24C7636B"/>
    <w:rsid w:val="273B6B9C"/>
    <w:rsid w:val="29C56BF1"/>
    <w:rsid w:val="2AE61515"/>
    <w:rsid w:val="2BCC24B9"/>
    <w:rsid w:val="2CB74F17"/>
    <w:rsid w:val="2DCC67A0"/>
    <w:rsid w:val="2FB41BE1"/>
    <w:rsid w:val="36392E40"/>
    <w:rsid w:val="37ED5C91"/>
    <w:rsid w:val="380F20AB"/>
    <w:rsid w:val="382D2531"/>
    <w:rsid w:val="38673C95"/>
    <w:rsid w:val="38CA40DD"/>
    <w:rsid w:val="390C6730"/>
    <w:rsid w:val="395F2B56"/>
    <w:rsid w:val="3BECE841"/>
    <w:rsid w:val="3D2E4D81"/>
    <w:rsid w:val="3D475E65"/>
    <w:rsid w:val="3FCE109A"/>
    <w:rsid w:val="3FF7797D"/>
    <w:rsid w:val="42DE4FEF"/>
    <w:rsid w:val="43993170"/>
    <w:rsid w:val="4450382F"/>
    <w:rsid w:val="44BE0D72"/>
    <w:rsid w:val="48AB372A"/>
    <w:rsid w:val="4AD351BA"/>
    <w:rsid w:val="4EF37BD9"/>
    <w:rsid w:val="52CC2C1B"/>
    <w:rsid w:val="534149C8"/>
    <w:rsid w:val="5502306D"/>
    <w:rsid w:val="55A82D9F"/>
    <w:rsid w:val="57541431"/>
    <w:rsid w:val="57AF55E2"/>
    <w:rsid w:val="589D0BB5"/>
    <w:rsid w:val="59036C6A"/>
    <w:rsid w:val="5BFF6039"/>
    <w:rsid w:val="5CB06720"/>
    <w:rsid w:val="5D76A616"/>
    <w:rsid w:val="5D7F20B9"/>
    <w:rsid w:val="5DAC7D0E"/>
    <w:rsid w:val="5F7E15AC"/>
    <w:rsid w:val="5F98B5AF"/>
    <w:rsid w:val="5FFE8511"/>
    <w:rsid w:val="5FFEACE2"/>
    <w:rsid w:val="605E195F"/>
    <w:rsid w:val="63B80031"/>
    <w:rsid w:val="64106B7A"/>
    <w:rsid w:val="643EE26D"/>
    <w:rsid w:val="65031DA0"/>
    <w:rsid w:val="692D388F"/>
    <w:rsid w:val="694D7A8E"/>
    <w:rsid w:val="6B5670CE"/>
    <w:rsid w:val="6D042B59"/>
    <w:rsid w:val="6D317DF2"/>
    <w:rsid w:val="6EA2262A"/>
    <w:rsid w:val="6F5C41AC"/>
    <w:rsid w:val="6FAF6C78"/>
    <w:rsid w:val="702620FD"/>
    <w:rsid w:val="7317C656"/>
    <w:rsid w:val="734ED73F"/>
    <w:rsid w:val="746C5BB4"/>
    <w:rsid w:val="75A02C3D"/>
    <w:rsid w:val="775A6780"/>
    <w:rsid w:val="77B02924"/>
    <w:rsid w:val="77FD8BE9"/>
    <w:rsid w:val="78CA290D"/>
    <w:rsid w:val="790A4622"/>
    <w:rsid w:val="79A9BD3F"/>
    <w:rsid w:val="7BFFFDD0"/>
    <w:rsid w:val="7C1379A7"/>
    <w:rsid w:val="7C336E5F"/>
    <w:rsid w:val="7C48444D"/>
    <w:rsid w:val="7C910303"/>
    <w:rsid w:val="7D7A5F86"/>
    <w:rsid w:val="7EB97C47"/>
    <w:rsid w:val="7EF6F712"/>
    <w:rsid w:val="7F37BB4E"/>
    <w:rsid w:val="7FEF918E"/>
    <w:rsid w:val="7FF4FB6F"/>
    <w:rsid w:val="7FF7FF27"/>
    <w:rsid w:val="7FFDF714"/>
    <w:rsid w:val="9EFD9CFA"/>
    <w:rsid w:val="AF3FCD8C"/>
    <w:rsid w:val="B9FA2A43"/>
    <w:rsid w:val="BE3F9A68"/>
    <w:rsid w:val="BF7BA1E4"/>
    <w:rsid w:val="BFDF04FA"/>
    <w:rsid w:val="BFE227EF"/>
    <w:rsid w:val="CF2A1ABD"/>
    <w:rsid w:val="DA7D3CD9"/>
    <w:rsid w:val="DBDC0ADA"/>
    <w:rsid w:val="DEDE2B06"/>
    <w:rsid w:val="E77DE49F"/>
    <w:rsid w:val="EBFA31C2"/>
    <w:rsid w:val="F3F4A11B"/>
    <w:rsid w:val="F77FF176"/>
    <w:rsid w:val="F9FD7907"/>
    <w:rsid w:val="FAEF933D"/>
    <w:rsid w:val="FB3A4A6A"/>
    <w:rsid w:val="FD3F3481"/>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5"/>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paragraph" w:customStyle="1" w:styleId="19">
    <w:name w:val="TOC 标题1"/>
    <w:basedOn w:val="2"/>
    <w:next w:val="1"/>
    <w:qFormat/>
    <w:uiPriority w:val="0"/>
    <w:pPr>
      <w:spacing w:before="480" w:beforeAutospacing="0" w:after="0" w:afterAutospacing="0" w:line="276" w:lineRule="auto"/>
      <w:outlineLvl w:val="9"/>
    </w:pPr>
    <w:rPr>
      <w:rFonts w:ascii="仿宋" w:hAnsi="仿宋" w:eastAsia="仿宋" w:cs="Times New Roman"/>
      <w:color w:val="000000"/>
      <w:kern w:val="0"/>
      <w:szCs w:val="32"/>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6"/>
    <w:link w:val="7"/>
    <w:qFormat/>
    <w:uiPriority w:val="0"/>
    <w:rPr>
      <w:rFonts w:ascii="Times New Roman" w:hAnsi="Times New Roman" w:eastAsia="宋体" w:cs="Times New Roman"/>
      <w:kern w:val="2"/>
      <w:sz w:val="18"/>
      <w:szCs w:val="18"/>
    </w:rPr>
  </w:style>
  <w:style w:type="character" w:customStyle="1" w:styleId="23">
    <w:name w:val="页眉 字符"/>
    <w:basedOn w:val="16"/>
    <w:link w:val="9"/>
    <w:qFormat/>
    <w:uiPriority w:val="0"/>
    <w:rPr>
      <w:rFonts w:ascii="Times New Roman" w:hAnsi="Times New Roman" w:eastAsia="宋体" w:cs="Times New Roman"/>
      <w:kern w:val="2"/>
      <w:sz w:val="18"/>
      <w:szCs w:val="18"/>
    </w:rPr>
  </w:style>
  <w:style w:type="character" w:customStyle="1" w:styleId="24">
    <w:name w:val="批注文字 字符"/>
    <w:basedOn w:val="16"/>
    <w:link w:val="4"/>
    <w:qFormat/>
    <w:uiPriority w:val="0"/>
    <w:rPr>
      <w:rFonts w:ascii="Times New Roman" w:hAnsi="Times New Roman" w:eastAsia="宋体" w:cs="Times New Roman"/>
      <w:kern w:val="2"/>
      <w:sz w:val="21"/>
      <w:szCs w:val="24"/>
    </w:rPr>
  </w:style>
  <w:style w:type="character" w:customStyle="1" w:styleId="25">
    <w:name w:val="批注主题 字符"/>
    <w:basedOn w:val="24"/>
    <w:link w:val="12"/>
    <w:qFormat/>
    <w:uiPriority w:val="0"/>
    <w:rPr>
      <w:rFonts w:ascii="Times New Roman" w:hAnsi="Times New Roman" w:eastAsia="宋体" w:cs="Times New Roman"/>
      <w:b/>
      <w:bCs/>
      <w:kern w:val="2"/>
      <w:sz w:val="21"/>
      <w:szCs w:val="24"/>
    </w:rPr>
  </w:style>
  <w:style w:type="character" w:customStyle="1" w:styleId="26">
    <w:name w:val="font31"/>
    <w:basedOn w:val="16"/>
    <w:qFormat/>
    <w:uiPriority w:val="0"/>
    <w:rPr>
      <w:rFonts w:hint="eastAsia" w:ascii="宋体" w:hAnsi="宋体" w:eastAsia="宋体" w:cs="宋体"/>
      <w:color w:val="000000"/>
      <w:sz w:val="18"/>
      <w:szCs w:val="18"/>
      <w:u w:val="none"/>
    </w:rPr>
  </w:style>
  <w:style w:type="character" w:customStyle="1" w:styleId="27">
    <w:name w:val="font61"/>
    <w:basedOn w:val="16"/>
    <w:qFormat/>
    <w:uiPriority w:val="0"/>
    <w:rPr>
      <w:rFonts w:hint="eastAsia" w:ascii="宋体" w:hAnsi="宋体" w:eastAsia="宋体" w:cs="宋体"/>
      <w:color w:val="000000"/>
      <w:sz w:val="16"/>
      <w:szCs w:val="16"/>
      <w:u w:val="none"/>
    </w:rPr>
  </w:style>
  <w:style w:type="character" w:customStyle="1" w:styleId="28">
    <w:name w:val="font71"/>
    <w:basedOn w:val="16"/>
    <w:qFormat/>
    <w:uiPriority w:val="0"/>
    <w:rPr>
      <w:rFonts w:hint="eastAsia" w:ascii="宋体" w:hAnsi="宋体" w:eastAsia="宋体" w:cs="宋体"/>
      <w:color w:val="FF0000"/>
      <w:sz w:val="16"/>
      <w:szCs w:val="16"/>
      <w:u w:val="none"/>
    </w:rPr>
  </w:style>
  <w:style w:type="character" w:customStyle="1" w:styleId="29">
    <w:name w:val="font41"/>
    <w:basedOn w:val="16"/>
    <w:qFormat/>
    <w:uiPriority w:val="0"/>
    <w:rPr>
      <w:rFonts w:hint="eastAsia" w:ascii="宋体" w:hAnsi="宋体" w:eastAsia="宋体" w:cs="宋体"/>
      <w:color w:val="FF0000"/>
      <w:sz w:val="18"/>
      <w:szCs w:val="18"/>
      <w:u w:val="none"/>
    </w:rPr>
  </w:style>
  <w:style w:type="paragraph" w:customStyle="1" w:styleId="30">
    <w:name w:val="p0"/>
    <w:basedOn w:val="1"/>
    <w:qFormat/>
    <w:uiPriority w:val="0"/>
    <w:pPr>
      <w:widowControl/>
    </w:pPr>
    <w:rPr>
      <w:rFonts w:eastAsia="宋体"/>
      <w:kern w:val="0"/>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10174</Words>
  <Characters>10499</Characters>
  <Lines>58</Lines>
  <Paragraphs>16</Paragraphs>
  <TotalTime>6</TotalTime>
  <ScaleCrop>false</ScaleCrop>
  <LinksUpToDate>false</LinksUpToDate>
  <CharactersWithSpaces>10516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2023-03-10T21:13:00Z</dcterms:created>
  <dc:creator>审核人</dc:creator>
  <cp:lastModifiedBy>admin</cp:lastModifiedBy>
  <dcterms:modified xsi:type="dcterms:W3CDTF">2025-03-25T10:01:40Z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6ECF90699C5C42338BF90C389EF8D58B_13</vt:lpwstr>
  </property>
  <property fmtid="{D5CDD505-2E9C-101B-9397-08002B2CF9AE}" pid="4" name="KSOTemplateDocerSaveRecord">
    <vt:lpwstr>eyJoZGlkIjoiNjY2NzEwZWVhMWZlNDZlMTE3NDBlNzBjOTU5NDMxNTEiLCJ1c2VySWQiOiI2NTM1MTIyMzEifQ==</vt:lpwstr>
  </property>
</Properties>
</file>