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_GB2312" w:hAnsi="仿宋_GB2312" w:eastAsia="仿宋_GB2312" w:cs="仿宋_GB2312"/>
          <w:b/>
          <w:kern w:val="0"/>
          <w:sz w:val="52"/>
          <w:szCs w:val="52"/>
          <w:highlight w:val="none"/>
        </w:rPr>
      </w:pPr>
    </w:p>
    <w:p>
      <w:pPr>
        <w:spacing w:line="540" w:lineRule="exact"/>
        <w:rPr>
          <w:rFonts w:hint="eastAsia" w:ascii="仿宋_GB2312" w:hAnsi="仿宋_GB2312" w:eastAsia="仿宋_GB2312" w:cs="仿宋_GB2312"/>
          <w:b/>
          <w:kern w:val="0"/>
          <w:sz w:val="52"/>
          <w:szCs w:val="52"/>
          <w:highlight w:val="none"/>
        </w:rPr>
      </w:pPr>
    </w:p>
    <w:p>
      <w:pPr>
        <w:spacing w:line="540" w:lineRule="exact"/>
        <w:jc w:val="center"/>
        <w:rPr>
          <w:rFonts w:hint="eastAsia" w:ascii="仿宋_GB2312" w:hAnsi="仿宋_GB2312" w:eastAsia="仿宋_GB2312" w:cs="仿宋_GB2312"/>
          <w:b/>
          <w:kern w:val="0"/>
          <w:sz w:val="52"/>
          <w:szCs w:val="52"/>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_GB2312" w:hAnsi="仿宋_GB2312" w:eastAsia="仿宋_GB2312" w:cs="仿宋_GB2312"/>
          <w:b/>
          <w:kern w:val="0"/>
          <w:sz w:val="52"/>
          <w:szCs w:val="52"/>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Times New Roman" w:hAnsi="Times New Roman" w:eastAsia="方正小标宋_GBK" w:cs="Times New Roman"/>
          <w:kern w:val="0"/>
          <w:sz w:val="48"/>
          <w:szCs w:val="48"/>
        </w:rPr>
      </w:pPr>
      <w:r>
        <w:rPr>
          <w:rFonts w:hint="eastAsia" w:eastAsia="方正小标宋_GBK" w:cs="Times New Roman"/>
          <w:kern w:val="0"/>
          <w:sz w:val="48"/>
          <w:szCs w:val="48"/>
          <w:lang w:eastAsia="zh-CN"/>
        </w:rPr>
        <w:t>新疆维吾尔自治区产品质量合格率统计调查项目</w:t>
      </w:r>
      <w:r>
        <w:rPr>
          <w:rFonts w:hint="eastAsia" w:ascii="Times New Roman" w:hAnsi="Times New Roman" w:eastAsia="方正小标宋_GBK" w:cs="Times New Roman"/>
          <w:kern w:val="0"/>
          <w:sz w:val="48"/>
          <w:szCs w:val="48"/>
        </w:rPr>
        <w:t>支出绩效评价报告</w:t>
      </w:r>
    </w:p>
    <w:p>
      <w:pPr>
        <w:spacing w:line="540" w:lineRule="exact"/>
        <w:jc w:val="center"/>
        <w:rPr>
          <w:rFonts w:hint="eastAsia" w:ascii="仿宋_GB2312" w:hAnsi="仿宋_GB2312" w:eastAsia="仿宋_GB2312" w:cs="仿宋_GB2312"/>
          <w:b/>
          <w:kern w:val="0"/>
          <w:sz w:val="52"/>
          <w:szCs w:val="52"/>
          <w:highlight w:val="none"/>
        </w:rPr>
      </w:pPr>
    </w:p>
    <w:p>
      <w:pPr>
        <w:spacing w:line="540" w:lineRule="exact"/>
        <w:jc w:val="center"/>
        <w:rPr>
          <w:rFonts w:hint="eastAsia"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 202</w:t>
      </w:r>
      <w:r>
        <w:rPr>
          <w:rFonts w:hint="eastAsia" w:ascii="Times New Roman" w:hAnsi="Times New Roman" w:eastAsia="仿宋_GB2312" w:cs="Times New Roman"/>
          <w:kern w:val="0"/>
          <w:sz w:val="36"/>
          <w:szCs w:val="36"/>
          <w:lang w:val="en-US" w:eastAsia="zh-CN"/>
        </w:rPr>
        <w:t>4</w:t>
      </w:r>
      <w:r>
        <w:rPr>
          <w:rFonts w:hint="eastAsia" w:ascii="Times New Roman" w:hAnsi="Times New Roman" w:eastAsia="仿宋_GB2312" w:cs="Times New Roman"/>
          <w:kern w:val="0"/>
          <w:sz w:val="36"/>
          <w:szCs w:val="36"/>
        </w:rPr>
        <w:t>年度）</w:t>
      </w:r>
    </w:p>
    <w:p>
      <w:pPr>
        <w:spacing w:line="540" w:lineRule="exact"/>
        <w:jc w:val="center"/>
        <w:rPr>
          <w:rFonts w:hint="eastAsia" w:ascii="仿宋_GB2312" w:hAnsi="仿宋_GB2312" w:eastAsia="仿宋_GB2312" w:cs="仿宋_GB2312"/>
          <w:kern w:val="0"/>
          <w:sz w:val="30"/>
          <w:szCs w:val="30"/>
          <w:highlight w:val="none"/>
        </w:rPr>
      </w:pPr>
    </w:p>
    <w:p>
      <w:pPr>
        <w:spacing w:line="540" w:lineRule="exact"/>
        <w:jc w:val="center"/>
        <w:rPr>
          <w:rFonts w:hint="eastAsia" w:ascii="仿宋_GB2312" w:hAnsi="仿宋_GB2312" w:eastAsia="仿宋_GB2312" w:cs="仿宋_GB2312"/>
          <w:kern w:val="0"/>
          <w:sz w:val="30"/>
          <w:szCs w:val="30"/>
          <w:highlight w:val="none"/>
        </w:rPr>
      </w:pPr>
    </w:p>
    <w:p>
      <w:pPr>
        <w:spacing w:line="540" w:lineRule="exact"/>
        <w:jc w:val="center"/>
        <w:rPr>
          <w:rFonts w:hint="eastAsia" w:ascii="仿宋_GB2312" w:hAnsi="仿宋_GB2312" w:eastAsia="仿宋_GB2312" w:cs="仿宋_GB2312"/>
          <w:kern w:val="0"/>
          <w:sz w:val="30"/>
          <w:szCs w:val="30"/>
          <w:highlight w:val="none"/>
        </w:rPr>
      </w:pPr>
    </w:p>
    <w:p>
      <w:pPr>
        <w:pStyle w:val="10"/>
        <w:rPr>
          <w:rFonts w:hint="eastAsia" w:ascii="仿宋_GB2312" w:hAnsi="仿宋_GB2312" w:eastAsia="仿宋_GB2312" w:cs="仿宋_GB2312"/>
          <w:highlight w:val="none"/>
        </w:rPr>
      </w:pPr>
    </w:p>
    <w:p>
      <w:pPr>
        <w:spacing w:line="540" w:lineRule="exact"/>
        <w:jc w:val="center"/>
        <w:rPr>
          <w:rFonts w:hint="eastAsia" w:ascii="仿宋_GB2312" w:hAnsi="仿宋_GB2312" w:eastAsia="仿宋_GB2312" w:cs="仿宋_GB2312"/>
          <w:kern w:val="0"/>
          <w:sz w:val="30"/>
          <w:szCs w:val="30"/>
          <w:highlight w:val="none"/>
        </w:rPr>
      </w:pPr>
    </w:p>
    <w:p>
      <w:pPr>
        <w:spacing w:line="540" w:lineRule="exact"/>
        <w:rPr>
          <w:rFonts w:hint="eastAsia" w:ascii="仿宋_GB2312" w:hAnsi="仿宋_GB2312" w:eastAsia="仿宋_GB2312" w:cs="仿宋_GB2312"/>
          <w:kern w:val="0"/>
          <w:sz w:val="30"/>
          <w:szCs w:val="30"/>
          <w:highlight w:val="none"/>
        </w:rPr>
      </w:pPr>
    </w:p>
    <w:p>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项目名称：</w:t>
      </w:r>
      <w:r>
        <w:rPr>
          <w:rFonts w:hint="eastAsia" w:ascii="仿宋_GB2312" w:hAnsi="仿宋_GB2312" w:eastAsia="仿宋_GB2312" w:cs="仿宋_GB2312"/>
          <w:kern w:val="0"/>
          <w:sz w:val="36"/>
          <w:szCs w:val="36"/>
          <w:highlight w:val="none"/>
          <w:lang w:eastAsia="zh-CN"/>
        </w:rPr>
        <w:t>新疆维吾尔自治区产品质量合格率统计调查项目</w:t>
      </w:r>
    </w:p>
    <w:p>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实施单位（公章）：</w:t>
      </w:r>
      <w:r>
        <w:rPr>
          <w:rFonts w:hint="eastAsia" w:ascii="仿宋_GB2312" w:hAnsi="仿宋_GB2312" w:eastAsia="仿宋_GB2312" w:cs="仿宋_GB2312"/>
          <w:kern w:val="0"/>
          <w:sz w:val="36"/>
          <w:szCs w:val="36"/>
          <w:highlight w:val="none"/>
          <w:lang w:eastAsia="zh-CN"/>
        </w:rPr>
        <w:t>新疆维吾尔自治区市场监督管理局</w:t>
      </w:r>
    </w:p>
    <w:p>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主管部门（公章）：</w:t>
      </w:r>
      <w:r>
        <w:rPr>
          <w:rFonts w:hint="eastAsia" w:ascii="仿宋_GB2312" w:hAnsi="仿宋_GB2312" w:eastAsia="仿宋_GB2312" w:cs="仿宋_GB2312"/>
          <w:kern w:val="0"/>
          <w:sz w:val="36"/>
          <w:szCs w:val="36"/>
          <w:highlight w:val="none"/>
          <w:lang w:eastAsia="zh-CN"/>
        </w:rPr>
        <w:t>新疆维吾尔自治区市场监督管理局</w:t>
      </w:r>
      <w:bookmarkStart w:id="3" w:name="_GoBack"/>
      <w:bookmarkEnd w:id="3"/>
    </w:p>
    <w:p>
      <w:pPr>
        <w:spacing w:line="700" w:lineRule="exact"/>
        <w:ind w:firstLine="720" w:firstLineChars="200"/>
        <w:jc w:val="left"/>
        <w:rPr>
          <w:rFonts w:hint="eastAsia" w:ascii="仿宋_GB2312" w:hAnsi="仿宋_GB2312" w:eastAsia="仿宋_GB2312" w:cs="仿宋_GB2312"/>
          <w:kern w:val="0"/>
          <w:sz w:val="36"/>
          <w:szCs w:val="36"/>
          <w:highlight w:val="none"/>
          <w:lang w:val="en-US" w:eastAsia="zh-CN"/>
        </w:rPr>
      </w:pPr>
      <w:r>
        <w:rPr>
          <w:rFonts w:hint="eastAsia" w:ascii="仿宋_GB2312" w:hAnsi="仿宋_GB2312" w:eastAsia="仿宋_GB2312" w:cs="仿宋_GB2312"/>
          <w:kern w:val="0"/>
          <w:sz w:val="36"/>
          <w:szCs w:val="36"/>
          <w:highlight w:val="none"/>
        </w:rPr>
        <w:t>项目负责人（签章）：</w:t>
      </w:r>
      <w:r>
        <w:rPr>
          <w:rFonts w:hint="eastAsia" w:ascii="仿宋_GB2312" w:hAnsi="仿宋_GB2312" w:eastAsia="仿宋_GB2312" w:cs="仿宋_GB2312"/>
          <w:kern w:val="0"/>
          <w:sz w:val="36"/>
          <w:szCs w:val="36"/>
          <w:highlight w:val="none"/>
          <w:lang w:eastAsia="zh-CN"/>
        </w:rPr>
        <w:t>克热木</w:t>
      </w:r>
      <w:r>
        <w:rPr>
          <w:rFonts w:hint="eastAsia" w:ascii="仿宋_GB2312" w:hAnsi="仿宋_GB2312" w:eastAsia="仿宋_GB2312" w:cs="仿宋_GB2312"/>
          <w:kern w:val="0"/>
          <w:sz w:val="36"/>
          <w:szCs w:val="36"/>
          <w:highlight w:val="none"/>
          <w:lang w:val="en-US" w:eastAsia="zh-CN"/>
        </w:rPr>
        <w:t>·依明</w:t>
      </w:r>
    </w:p>
    <w:p>
      <w:pPr>
        <w:spacing w:line="700" w:lineRule="exact"/>
        <w:ind w:firstLine="720" w:firstLineChars="200"/>
        <w:jc w:val="left"/>
        <w:rPr>
          <w:rFonts w:hint="eastAsia" w:ascii="Times New Roman" w:hAnsi="Times New Roman" w:eastAsia="仿宋_GB2312" w:cs="Times New Roman"/>
          <w:kern w:val="0"/>
          <w:sz w:val="36"/>
          <w:szCs w:val="36"/>
        </w:rPr>
      </w:pPr>
      <w:r>
        <w:rPr>
          <w:rFonts w:hint="eastAsia" w:ascii="仿宋_GB2312" w:hAnsi="仿宋_GB2312" w:eastAsia="仿宋_GB2312" w:cs="仿宋_GB2312"/>
          <w:kern w:val="0"/>
          <w:sz w:val="36"/>
          <w:szCs w:val="36"/>
          <w:highlight w:val="none"/>
        </w:rPr>
        <w:t>填报时间：</w:t>
      </w:r>
      <w:r>
        <w:rPr>
          <w:rFonts w:hint="eastAsia" w:ascii="Times New Roman" w:hAnsi="Times New Roman" w:eastAsia="仿宋_GB2312" w:cs="Times New Roman"/>
          <w:kern w:val="0"/>
          <w:sz w:val="36"/>
          <w:szCs w:val="36"/>
          <w:lang w:val="en-US" w:eastAsia="zh-CN"/>
        </w:rPr>
        <w:t>2025</w:t>
      </w:r>
      <w:r>
        <w:rPr>
          <w:rFonts w:hint="eastAsia"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2</w:t>
      </w:r>
      <w:r>
        <w:rPr>
          <w:rFonts w:hint="eastAsia"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23</w:t>
      </w:r>
      <w:r>
        <w:rPr>
          <w:rFonts w:hint="eastAsia" w:ascii="Times New Roman" w:hAnsi="Times New Roman" w:eastAsia="仿宋_GB2312" w:cs="Times New Roman"/>
          <w:kern w:val="0"/>
          <w:sz w:val="36"/>
          <w:szCs w:val="36"/>
        </w:rPr>
        <w:t>日</w:t>
      </w:r>
    </w:p>
    <w:p>
      <w:pPr>
        <w:spacing w:line="540" w:lineRule="exact"/>
        <w:jc w:val="center"/>
        <w:rPr>
          <w:rFonts w:hint="eastAsia" w:ascii="仿宋_GB2312" w:hAnsi="仿宋_GB2312" w:eastAsia="仿宋_GB2312" w:cs="仿宋_GB2312"/>
          <w:kern w:val="0"/>
          <w:sz w:val="30"/>
          <w:szCs w:val="30"/>
          <w:highlight w:val="none"/>
        </w:rPr>
      </w:pPr>
    </w:p>
    <w:p>
      <w:pPr>
        <w:spacing w:line="540" w:lineRule="exact"/>
        <w:rPr>
          <w:rStyle w:val="16"/>
          <w:rFonts w:hint="eastAsia" w:ascii="仿宋_GB2312" w:hAnsi="仿宋_GB2312" w:eastAsia="仿宋_GB2312" w:cs="仿宋_GB2312"/>
          <w:b w:val="0"/>
          <w:spacing w:val="-4"/>
          <w:sz w:val="32"/>
          <w:szCs w:val="32"/>
          <w:highlight w:val="none"/>
        </w:rPr>
      </w:pPr>
    </w:p>
    <w:p>
      <w:pPr>
        <w:spacing w:line="540" w:lineRule="exact"/>
        <w:ind w:firstLine="640"/>
        <w:rPr>
          <w:rStyle w:val="16"/>
          <w:rFonts w:hint="eastAsia" w:ascii="仿宋_GB2312" w:hAnsi="仿宋_GB2312" w:eastAsia="仿宋_GB2312" w:cs="仿宋_GB2312"/>
          <w:b w:val="0"/>
          <w:spacing w:val="-4"/>
          <w:sz w:val="32"/>
          <w:szCs w:val="32"/>
          <w:highlight w:val="none"/>
        </w:rPr>
      </w:pPr>
    </w:p>
    <w:p>
      <w:pPr>
        <w:spacing w:line="540" w:lineRule="exact"/>
        <w:rPr>
          <w:rStyle w:val="16"/>
          <w:rFonts w:hint="eastAsia" w:ascii="仿宋_GB2312" w:hAnsi="仿宋_GB2312" w:eastAsia="仿宋_GB2312" w:cs="仿宋_GB2312"/>
          <w:b w:val="0"/>
          <w:spacing w:val="-4"/>
          <w:sz w:val="32"/>
          <w:szCs w:val="32"/>
          <w:highlight w:val="none"/>
        </w:rPr>
      </w:pPr>
    </w:p>
    <w:p>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1、项目背景</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产品质量问题是经济社会发展的战略问题，与民生和社会稳定紧密相关，影响供给侧结构性改革和可持续发展。守护食品药品质量安全底线、优化消费品供给品类、推动工业品提质升级是实现质量强国、制造强国的主要内容和重要战略之一。2022年初，市场监管总局发布《关于印发&lt;产品质量合格率统计调查制度&gt;的通知》（国市监质发〔2022〕4号），明确了产品质量合格率统计调查工作机制。近年，市场监管总局对《市场监督管理统计调查制度》（国统办函〔2020〕45号）进行修订，由国家统计局部门统计调查项目审批发布，将产品质量合格率[产品质量合格率指标，包括制造业产品质量合格率、消费品质量合格率2项指标。]在内的质量发展情况纳入统计范围。2023年2月，中共中央、国务院印发了《质量强国建设纲要》，明确指出要完善质量统计指标体系，开展质量统计分析，到2025年，制造业产品质量合格率达到94%，消费品质量合格率有效支撑高品质生活需要。截至目前，全国广东、江苏、湖北、河北、山东、辽宁等多个地区均开展产品质量合格率统计调查工作。</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为进一步落实党中央、国务院建设质量强国、制造强国、推动建立高质量发展指标体系等相关部署要求，支撑国家发改委、市场监管总局对全区考核工作以及自治区对下辖各地州市考核工作，客观反映全区、各地州市、各制造行业、各消费品大类质量水平，自治区市场监管局拟在本年度开展产品质量合格率统计调查工作。</w:t>
      </w:r>
    </w:p>
    <w:p>
      <w:pPr>
        <w:pStyle w:val="10"/>
        <w:numPr>
          <w:ilvl w:val="0"/>
          <w:numId w:val="1"/>
        </w:numPr>
        <w:spacing w:before="0" w:after="0" w:line="560" w:lineRule="exact"/>
        <w:ind w:firstLine="643" w:firstLineChars="200"/>
        <w:jc w:val="both"/>
        <w:rPr>
          <w:rFonts w:hint="eastAsia" w:ascii="仿宋_GB2312" w:hAnsi="仿宋_GB2312" w:eastAsia="仿宋_GB2312" w:cs="仿宋_GB2312"/>
          <w:kern w:val="2"/>
          <w:highlight w:val="none"/>
        </w:rPr>
      </w:pPr>
      <w:r>
        <w:rPr>
          <w:rFonts w:hint="eastAsia" w:ascii="仿宋_GB2312" w:hAnsi="仿宋_GB2312" w:eastAsia="仿宋_GB2312" w:cs="仿宋_GB2312"/>
          <w:kern w:val="2"/>
          <w:highlight w:val="none"/>
        </w:rPr>
        <w:t>项目主要内容：</w:t>
      </w:r>
    </w:p>
    <w:p>
      <w:pPr>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eastAsia="仿宋_GB2312" w:cs="仿宋_GB2312"/>
          <w:sz w:val="32"/>
          <w:szCs w:val="32"/>
          <w:highlight w:val="none"/>
          <w:lang w:val="en-US" w:eastAsia="zh-CN"/>
        </w:rPr>
        <w:t>项目主要内容：</w:t>
      </w:r>
      <w:r>
        <w:rPr>
          <w:rStyle w:val="16"/>
          <w:rFonts w:hint="eastAsia" w:ascii="仿宋_GB2312" w:hAnsi="仿宋_GB2312" w:eastAsia="仿宋_GB2312" w:cs="仿宋_GB2312"/>
          <w:b w:val="0"/>
          <w:bCs/>
          <w:spacing w:val="-4"/>
          <w:sz w:val="32"/>
          <w:szCs w:val="32"/>
          <w:highlight w:val="none"/>
        </w:rPr>
        <w:t>通过开展自治区产品质量合格率监测调查工作，可以准确摸底、监测、挖掘、评估全区、各地州市、各制造行业、各消费品大类的质量发展水平、主要特征、重点问题及变动趋势，为自治区政府及市场监管部门今后制定并实施产品质量提升专项政策措施提供参考方向、案例依据和数据信息，有利于持续改善自治区产品供给体系质量、推进统一开放市场建设。</w:t>
      </w:r>
    </w:p>
    <w:p>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ascii="仿宋_GB2312" w:hAnsi="仿宋_GB2312" w:eastAsia="仿宋_GB2312" w:cs="仿宋_GB2312"/>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ind w:firstLine="60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在方案制定方面，依据国家相关政策制度要求，精心编制《产品质量合格率统计调查实施方案》，明确调查范围，采用分层多阶段不等概率抽样方法，制定产品质量合格率统计调查抽样框。在机构遴选方面，遵循政府采购法规，公开遴选检测机构，严格审查申报机构的人员资质、设备条件及检测能力，确定技术实力强、资质完备的机构承担抽样检测任务。在人员培训方面，为提升项目实施队伍专业素质，邀请行业专家等组织多期专题培训，开展调查方案解读、抽样技术及数据处理方法研讨，提高人员业务水平。在抽样检测方面，检测机构严格依抽样方案，考虑产品多因素，科学抽样。深入企业、市场抽取样本，对网购产品溯源产地。样本及时送实验室，按标准规程检测，确保数据准确可靠。在数据分析方面，组建专业团队，运用科学方法与技术分析数据，计算合格率，分析差异趋势，识别问题领域及原因，多次修改完善，为政府决策提供依据。</w:t>
      </w:r>
    </w:p>
    <w:p>
      <w:pPr>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3、资金投入和使用情况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该项目年初预算数772.2万元，全年预算数772.2万元，实际总投入772.2万元，该项目资金已全部落实到位，资金来源为当年财政拨款。</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该项目年初预算数772.2万元，全年预算数772.2万元,，全年执行数772.2万元，预算执行率为100%，主要用于：产品抽样检测及数据分析。</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1、总体目标</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rPr>
        <w:t>目标1：通过开展自治区产品质量合格率监测调查工作，可以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rPr>
        <w:t>目标2：调查结果将用于我区国民经济和社会发展公报、高质量发展综合绩效考评、地（州、市）政府质量工作考核、质量状况分析，以及自治区党委、人民政府要求的其他用途。</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lang w:eastAsia="zh-CN"/>
        </w:rPr>
      </w:pPr>
      <w:r>
        <w:rPr>
          <w:rStyle w:val="16"/>
          <w:rFonts w:hint="eastAsia" w:ascii="仿宋_GB2312" w:hAnsi="仿宋_GB2312" w:eastAsia="仿宋_GB2312" w:cs="仿宋_GB2312"/>
          <w:b w:val="0"/>
          <w:bCs/>
          <w:spacing w:val="-4"/>
          <w:sz w:val="32"/>
          <w:szCs w:val="32"/>
          <w:highlight w:val="none"/>
        </w:rPr>
        <w:t>预期目标交付物一是</w:t>
      </w:r>
      <w:r>
        <w:rPr>
          <w:rFonts w:hint="eastAsia" w:ascii="Times New Roman" w:hAnsi="Times New Roman" w:eastAsia="仿宋_GB2312" w:cs="Times New Roman"/>
          <w:b w:val="0"/>
          <w:bCs w:val="0"/>
          <w:kern w:val="2"/>
          <w:sz w:val="32"/>
          <w:szCs w:val="32"/>
          <w:highlight w:val="none"/>
          <w:lang w:val="en-US" w:eastAsia="zh-CN" w:bidi="ar-SA"/>
        </w:rPr>
        <w:t>2024</w:t>
      </w:r>
      <w:r>
        <w:rPr>
          <w:rStyle w:val="16"/>
          <w:rFonts w:hint="eastAsia" w:ascii="仿宋_GB2312" w:hAnsi="仿宋_GB2312" w:eastAsia="仿宋_GB2312" w:cs="仿宋_GB2312"/>
          <w:b w:val="0"/>
          <w:bCs/>
          <w:spacing w:val="-4"/>
          <w:sz w:val="32"/>
          <w:szCs w:val="32"/>
          <w:highlight w:val="none"/>
        </w:rPr>
        <w:t>年自治区产品质量合格率统计调查实施方案；二是</w:t>
      </w:r>
      <w:r>
        <w:rPr>
          <w:rFonts w:hint="eastAsia" w:ascii="Times New Roman" w:hAnsi="Times New Roman" w:eastAsia="仿宋_GB2312" w:cs="Times New Roman"/>
          <w:b w:val="0"/>
          <w:bCs w:val="0"/>
          <w:kern w:val="2"/>
          <w:sz w:val="32"/>
          <w:szCs w:val="32"/>
          <w:highlight w:val="none"/>
          <w:lang w:val="en-US" w:eastAsia="zh-CN" w:bidi="ar-SA"/>
        </w:rPr>
        <w:t>2024年自治区产品质量合格率统计调查分析报</w:t>
      </w:r>
      <w:r>
        <w:rPr>
          <w:rStyle w:val="16"/>
          <w:rFonts w:hint="eastAsia" w:ascii="仿宋_GB2312" w:hAnsi="仿宋_GB2312" w:eastAsia="仿宋_GB2312" w:cs="仿宋_GB2312"/>
          <w:b w:val="0"/>
          <w:bCs/>
          <w:spacing w:val="-4"/>
          <w:sz w:val="32"/>
          <w:szCs w:val="32"/>
          <w:highlight w:val="none"/>
          <w:lang w:val="en-US" w:eastAsia="zh-CN"/>
        </w:rPr>
        <w:t>告；三是</w:t>
      </w:r>
      <w:r>
        <w:rPr>
          <w:rStyle w:val="16"/>
          <w:rFonts w:hint="eastAsia" w:ascii="仿宋_GB2312" w:hAnsi="仿宋_GB2312" w:eastAsia="仿宋_GB2312" w:cs="仿宋_GB2312"/>
          <w:b w:val="0"/>
          <w:bCs/>
          <w:spacing w:val="-4"/>
          <w:sz w:val="32"/>
          <w:szCs w:val="32"/>
          <w:highlight w:val="none"/>
        </w:rPr>
        <w:t>2024年自治区产品质量合格率统计调查要情专报。</w:t>
      </w:r>
    </w:p>
    <w:p>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ascii="仿宋_GB2312" w:hAnsi="仿宋_GB2312" w:eastAsia="仿宋_GB2312" w:cs="仿宋_GB2312"/>
          <w:sz w:val="32"/>
          <w:szCs w:val="32"/>
          <w:highlight w:val="none"/>
        </w:rPr>
        <w:t>2、阶段性目标</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第一阶段目标：</w:t>
      </w:r>
      <w:r>
        <w:rPr>
          <w:rStyle w:val="16"/>
          <w:rFonts w:hint="eastAsia" w:ascii="仿宋_GB2312" w:hAnsi="仿宋_GB2312" w:eastAsia="仿宋_GB2312" w:cs="仿宋_GB2312"/>
          <w:b w:val="0"/>
          <w:bCs/>
          <w:spacing w:val="-4"/>
          <w:sz w:val="32"/>
          <w:szCs w:val="32"/>
          <w:highlight w:val="none"/>
        </w:rPr>
        <w:t>调查方法及样本量分配</w:t>
      </w:r>
      <w:r>
        <w:rPr>
          <w:rStyle w:val="16"/>
          <w:rFonts w:hint="eastAsia" w:ascii="仿宋_GB2312" w:hAnsi="仿宋_GB2312" w:eastAsia="仿宋_GB2312" w:cs="仿宋_GB2312"/>
          <w:b w:val="0"/>
          <w:bCs/>
          <w:spacing w:val="-4"/>
          <w:sz w:val="32"/>
          <w:szCs w:val="32"/>
          <w:highlight w:val="none"/>
          <w:lang w:eastAsia="zh-CN"/>
        </w:rPr>
        <w:t>。</w:t>
      </w:r>
      <w:r>
        <w:rPr>
          <w:rFonts w:hint="eastAsia" w:ascii="Times New Roman" w:hAnsi="Times New Roman" w:eastAsia="仿宋_GB2312" w:cs="Times New Roman"/>
          <w:b w:val="0"/>
          <w:bCs w:val="0"/>
          <w:kern w:val="2"/>
          <w:sz w:val="32"/>
          <w:szCs w:val="32"/>
          <w:highlight w:val="none"/>
          <w:lang w:val="en-US" w:eastAsia="zh-CN" w:bidi="ar-SA"/>
        </w:rPr>
        <w:t>2024年产品质量</w:t>
      </w:r>
      <w:r>
        <w:rPr>
          <w:rStyle w:val="16"/>
          <w:rFonts w:hint="eastAsia" w:ascii="仿宋_GB2312" w:hAnsi="仿宋_GB2312" w:eastAsia="仿宋_GB2312" w:cs="仿宋_GB2312"/>
          <w:b w:val="0"/>
          <w:bCs/>
          <w:spacing w:val="-4"/>
          <w:sz w:val="32"/>
          <w:szCs w:val="32"/>
          <w:highlight w:val="none"/>
        </w:rPr>
        <w:t>合格率调查主要采取分层多阶段不等概率抽样方法进行样本量分配。</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第二阶段目标：开展产品</w:t>
      </w:r>
      <w:r>
        <w:rPr>
          <w:rStyle w:val="16"/>
          <w:rFonts w:hint="eastAsia" w:ascii="仿宋_GB2312" w:hAnsi="仿宋_GB2312" w:eastAsia="仿宋_GB2312" w:cs="仿宋_GB2312"/>
          <w:b w:val="0"/>
          <w:bCs/>
          <w:spacing w:val="-4"/>
          <w:sz w:val="32"/>
          <w:szCs w:val="32"/>
          <w:highlight w:val="none"/>
        </w:rPr>
        <w:t>抽样和检测</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遴选具备相关资质的检测机构，依据市场监管总局《关于印发〈产品质量合格率统计调查制度〉的通知》文件要求，采用生产地原则，抽取自治区生产的产品样本。根据</w:t>
      </w:r>
      <w:r>
        <w:rPr>
          <w:rStyle w:val="16"/>
          <w:rFonts w:hint="eastAsia" w:ascii="仿宋_GB2312" w:hAnsi="仿宋_GB2312" w:eastAsia="仿宋_GB2312" w:cs="仿宋_GB2312"/>
          <w:b w:val="0"/>
          <w:bCs/>
          <w:spacing w:val="-4"/>
          <w:sz w:val="32"/>
          <w:szCs w:val="32"/>
          <w:highlight w:val="none"/>
          <w:lang w:val="en-US" w:eastAsia="zh-CN"/>
        </w:rPr>
        <w:t>相关</w:t>
      </w:r>
      <w:r>
        <w:rPr>
          <w:rStyle w:val="16"/>
          <w:rFonts w:hint="eastAsia" w:ascii="仿宋_GB2312" w:hAnsi="仿宋_GB2312" w:eastAsia="仿宋_GB2312" w:cs="仿宋_GB2312"/>
          <w:b w:val="0"/>
          <w:bCs/>
          <w:spacing w:val="-4"/>
          <w:sz w:val="32"/>
          <w:szCs w:val="32"/>
          <w:highlight w:val="none"/>
        </w:rPr>
        <w:t>规范和标准，对抽样样品进行检验检测、质量合格判定及判定结果复核工作。</w:t>
      </w:r>
    </w:p>
    <w:p>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第三阶段目标：质量合格率</w:t>
      </w:r>
      <w:r>
        <w:rPr>
          <w:rStyle w:val="16"/>
          <w:rFonts w:hint="eastAsia" w:ascii="仿宋_GB2312" w:hAnsi="仿宋_GB2312" w:eastAsia="仿宋_GB2312" w:cs="仿宋_GB2312"/>
          <w:b w:val="0"/>
          <w:bCs/>
          <w:spacing w:val="-4"/>
          <w:sz w:val="32"/>
          <w:szCs w:val="32"/>
          <w:highlight w:val="none"/>
        </w:rPr>
        <w:t>指标测算</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按照《关于印发〈产品质量合格率统计调查制度〉的通知》文件中规定格式，整理、汇总</w:t>
      </w:r>
      <w:r>
        <w:rPr>
          <w:rStyle w:val="16"/>
          <w:rFonts w:hint="eastAsia" w:ascii="仿宋_GB2312" w:hAnsi="仿宋_GB2312" w:eastAsia="仿宋_GB2312" w:cs="仿宋_GB2312"/>
          <w:b w:val="0"/>
          <w:bCs/>
          <w:spacing w:val="-4"/>
          <w:sz w:val="32"/>
          <w:szCs w:val="32"/>
          <w:highlight w:val="none"/>
          <w:lang w:val="en-US" w:eastAsia="zh-CN"/>
        </w:rPr>
        <w:t>各类</w:t>
      </w:r>
      <w:r>
        <w:rPr>
          <w:rStyle w:val="16"/>
          <w:rFonts w:hint="eastAsia" w:ascii="仿宋_GB2312" w:hAnsi="仿宋_GB2312" w:eastAsia="仿宋_GB2312" w:cs="仿宋_GB2312"/>
          <w:b w:val="0"/>
          <w:bCs/>
          <w:spacing w:val="-4"/>
          <w:sz w:val="32"/>
          <w:szCs w:val="32"/>
          <w:highlight w:val="none"/>
        </w:rPr>
        <w:t>数据及判定结果，初步做出相关数据比对和趋势分析。计算全区</w:t>
      </w:r>
      <w:r>
        <w:rPr>
          <w:rFonts w:hint="eastAsia" w:ascii="Times New Roman" w:hAnsi="Times New Roman" w:eastAsia="仿宋_GB2312" w:cs="Times New Roman"/>
          <w:b w:val="0"/>
          <w:bCs w:val="0"/>
          <w:kern w:val="2"/>
          <w:sz w:val="32"/>
          <w:szCs w:val="32"/>
          <w:highlight w:val="none"/>
          <w:lang w:val="en-US" w:eastAsia="zh-CN" w:bidi="ar-SA"/>
        </w:rPr>
        <w:t>、14</w:t>
      </w:r>
      <w:r>
        <w:rPr>
          <w:rStyle w:val="16"/>
          <w:rFonts w:hint="eastAsia" w:ascii="仿宋_GB2312" w:hAnsi="仿宋_GB2312" w:eastAsia="仿宋_GB2312" w:cs="仿宋_GB2312"/>
          <w:b w:val="0"/>
          <w:bCs/>
          <w:spacing w:val="-4"/>
          <w:sz w:val="32"/>
          <w:szCs w:val="32"/>
          <w:highlight w:val="none"/>
          <w:lang w:eastAsia="zh-CN"/>
        </w:rPr>
        <w:t>个地州市、</w:t>
      </w:r>
      <w:r>
        <w:rPr>
          <w:rStyle w:val="16"/>
          <w:rFonts w:hint="eastAsia" w:ascii="仿宋_GB2312" w:hAnsi="仿宋_GB2312" w:eastAsia="仿宋_GB2312" w:cs="仿宋_GB2312"/>
          <w:b w:val="0"/>
          <w:bCs/>
          <w:spacing w:val="-4"/>
          <w:sz w:val="32"/>
          <w:szCs w:val="32"/>
          <w:highlight w:val="none"/>
        </w:rPr>
        <w:t>主要制造行业</w:t>
      </w:r>
      <w:r>
        <w:rPr>
          <w:rStyle w:val="16"/>
          <w:rFonts w:hint="eastAsia" w:ascii="仿宋_GB2312" w:hAnsi="仿宋_GB2312" w:eastAsia="仿宋_GB2312" w:cs="仿宋_GB2312"/>
          <w:b w:val="0"/>
          <w:bCs/>
          <w:spacing w:val="-4"/>
          <w:sz w:val="32"/>
          <w:szCs w:val="32"/>
          <w:highlight w:val="none"/>
          <w:lang w:val="en-US" w:eastAsia="zh-CN"/>
        </w:rPr>
        <w:t>产品</w:t>
      </w:r>
      <w:r>
        <w:rPr>
          <w:rStyle w:val="16"/>
          <w:rFonts w:hint="eastAsia" w:ascii="仿宋_GB2312" w:hAnsi="仿宋_GB2312" w:eastAsia="仿宋_GB2312" w:cs="仿宋_GB2312"/>
          <w:b w:val="0"/>
          <w:bCs/>
          <w:spacing w:val="-4"/>
          <w:sz w:val="32"/>
          <w:szCs w:val="32"/>
          <w:highlight w:val="none"/>
        </w:rPr>
        <w:t>质量合格率。</w:t>
      </w:r>
    </w:p>
    <w:p>
      <w:pPr>
        <w:spacing w:line="560" w:lineRule="exact"/>
        <w:ind w:firstLine="624" w:firstLineChars="200"/>
        <w:rPr>
          <w:rFonts w:hint="eastAsia" w:ascii="仿宋_GB2312" w:hAnsi="仿宋_GB2312" w:eastAsia="仿宋_GB2312" w:cs="仿宋_GB2312"/>
          <w:b w:val="0"/>
          <w:bCs/>
          <w:highlight w:val="none"/>
          <w:lang w:eastAsia="zh-CN"/>
        </w:rPr>
      </w:pPr>
      <w:r>
        <w:rPr>
          <w:rStyle w:val="16"/>
          <w:rFonts w:hint="eastAsia" w:ascii="仿宋_GB2312" w:hAnsi="仿宋_GB2312" w:eastAsia="仿宋_GB2312" w:cs="仿宋_GB2312"/>
          <w:b w:val="0"/>
          <w:bCs/>
          <w:spacing w:val="-4"/>
          <w:sz w:val="32"/>
          <w:szCs w:val="32"/>
          <w:highlight w:val="none"/>
          <w:lang w:val="en-US" w:eastAsia="zh-CN"/>
        </w:rPr>
        <w:t>第四阶段目标：撰写</w:t>
      </w:r>
      <w:r>
        <w:rPr>
          <w:rStyle w:val="16"/>
          <w:rFonts w:hint="eastAsia" w:ascii="仿宋_GB2312" w:hAnsi="仿宋_GB2312" w:eastAsia="仿宋_GB2312" w:cs="仿宋_GB2312"/>
          <w:b w:val="0"/>
          <w:bCs/>
          <w:spacing w:val="-4"/>
          <w:sz w:val="32"/>
          <w:szCs w:val="32"/>
          <w:highlight w:val="none"/>
        </w:rPr>
        <w:t>报告及上报材料</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全面了解和分析本年度自治区及下辖地州市、主要制造行业、主要消费品大类质量状况和质量提升薄弱环节，撰写产品质量合格率统计调查分析报告，为自治区政府及市场监管部门今后制定产品质量专项提升领域政策措施提供参考方向、案例依据和数据信息。</w:t>
      </w:r>
    </w:p>
    <w:p>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highlight w:val="none"/>
          <w:lang w:val="en-US" w:eastAsia="zh-CN"/>
        </w:rPr>
        <w:t>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2.</w:t>
      </w:r>
      <w:r>
        <w:rPr>
          <w:rFonts w:hint="eastAsia" w:ascii="仿宋_GB2312" w:hAnsi="仿宋_GB2312" w:eastAsia="仿宋_GB2312" w:cs="仿宋_GB2312"/>
          <w:b w:val="0"/>
          <w:bCs w:val="0"/>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3.</w:t>
      </w:r>
      <w:r>
        <w:rPr>
          <w:rFonts w:hint="eastAsia" w:ascii="仿宋_GB2312" w:hAnsi="仿宋_GB2312" w:eastAsia="仿宋_GB2312" w:cs="仿宋_GB2312"/>
          <w:b w:val="0"/>
          <w:bCs w:val="0"/>
          <w:highlight w:val="none"/>
        </w:rPr>
        <w:t>绩效评价的对象</w:t>
      </w:r>
    </w:p>
    <w:p>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预算绩效评价报告的评价对象是新疆维吾尔自治区产品质量合格率统计调查项目及其预算执行情况。该项目由自治区市场监督管理局负责实施，旨在改善自治区产品供给体系质量、推进统一开放市场建设。项目预算涵盖从2024年1月至2024年12月的全部资金投入与支出，涉及资金总额为772.2万元。</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4.</w:t>
      </w:r>
      <w:r>
        <w:rPr>
          <w:rFonts w:hint="eastAsia" w:ascii="仿宋_GB2312" w:hAnsi="仿宋_GB2312" w:eastAsia="仿宋_GB2312" w:cs="仿宋_GB2312"/>
          <w:b w:val="0"/>
          <w:bCs w:val="0"/>
          <w:highlight w:val="none"/>
        </w:rPr>
        <w:t>绩效评价的范围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（1）项目预算编制与执行：全面审视项目预算的编制依据、合理性、科学性以及实际执行情况，包括预算调整的原因和效果。</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（2）资金管理：深入分析项目资金的分配、使用和监管情况，确保资金使用的合规性、高效性和透明度。</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（3）项目实施进度与产出：评估项目是否按照既定计划顺利推进，各项任务是否按时完成，以及项目产出的数量、质量和时效性是否符合预期。</w:t>
      </w:r>
    </w:p>
    <w:p>
      <w:pPr>
        <w:spacing w:line="560" w:lineRule="exact"/>
        <w:ind w:firstLine="640"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（4）社会、</w:t>
      </w:r>
      <w:r>
        <w:rPr>
          <w:rFonts w:hint="eastAsia" w:ascii="仿宋_GB2312" w:hAnsi="仿宋_GB2312" w:eastAsia="仿宋_GB2312" w:cs="仿宋_GB2312"/>
          <w:sz w:val="32"/>
          <w:szCs w:val="32"/>
          <w:highlight w:val="none"/>
          <w:lang w:val="en-US" w:eastAsia="zh-CN"/>
        </w:rPr>
        <w:t>经济</w:t>
      </w:r>
      <w:r>
        <w:rPr>
          <w:rFonts w:hint="eastAsia" w:ascii="仿宋_GB2312" w:hAnsi="仿宋_GB2312" w:eastAsia="仿宋_GB2312" w:cs="仿宋_GB2312"/>
          <w:sz w:val="32"/>
          <w:szCs w:val="32"/>
          <w:highlight w:val="none"/>
        </w:rPr>
        <w:t>等影响：考察项目对社会、经济等方面的综合影响。</w:t>
      </w:r>
    </w:p>
    <w:p>
      <w:pPr>
        <w:spacing w:line="560" w:lineRule="exact"/>
        <w:ind w:firstLine="643" w:firstLineChars="200"/>
        <w:rPr>
          <w:rFonts w:hint="eastAsia" w:ascii="仿宋_GB2312" w:hAnsi="仿宋_GB2312" w:eastAsia="仿宋_GB2312" w:cs="仿宋_GB2312"/>
          <w:highlight w:val="none"/>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1、绩效评价原则</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本次项目绩效评价遵循以下基本原则：</w:t>
      </w:r>
    </w:p>
    <w:p>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2、评价指标体系</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（1）确定评价指标</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（2）确定权重</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（3）确定指标标准值</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0"/>
        <w:widowControl w:val="0"/>
        <w:spacing w:before="0" w:after="0" w:line="560" w:lineRule="exact"/>
        <w:ind w:firstLine="708" w:firstLineChars="200"/>
        <w:jc w:val="both"/>
        <w:outlineLvl w:val="9"/>
        <w:rPr>
          <w:rFonts w:hint="eastAsia" w:ascii="仿宋_GB2312" w:hAnsi="仿宋_GB2312" w:eastAsia="仿宋_GB2312" w:cs="仿宋_GB2312"/>
          <w:b w:val="0"/>
          <w:bCs w:val="0"/>
          <w:color w:val="000000"/>
          <w:spacing w:val="17"/>
          <w:highlight w:val="none"/>
        </w:rPr>
      </w:pPr>
      <w:r>
        <w:rPr>
          <w:rFonts w:hint="eastAsia" w:ascii="仿宋_GB2312" w:hAnsi="仿宋_GB2312" w:eastAsia="仿宋_GB2312" w:cs="仿宋_GB2312"/>
          <w:b w:val="0"/>
          <w:bCs w:val="0"/>
          <w:color w:val="000000"/>
          <w:spacing w:val="17"/>
          <w:highlight w:val="none"/>
        </w:rPr>
        <w:t>具体评价指标体系详情见附件1</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3、绩效评价方法</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本次评价指标中，既有定性指标又有定量指标，各类指标因考核内容不同和客观标准不同存在较大差异，因此核定具体指标时采用了不同方法，</w:t>
      </w:r>
      <w:r>
        <w:rPr>
          <w:rFonts w:hint="eastAsia" w:ascii="仿宋_GB2312" w:hAnsi="仿宋_GB2312" w:eastAsia="仿宋_GB2312" w:cs="仿宋_GB2312"/>
          <w:color w:val="000000"/>
          <w:spacing w:val="17"/>
          <w:sz w:val="32"/>
          <w:szCs w:val="32"/>
          <w:highlight w:val="none"/>
          <w:lang w:eastAsia="zh-CN"/>
        </w:rPr>
        <w:t>通过比较法可以对比出具体的绩效成效，通过因素分析法可以综合分析各因素对绩效目标实现的影响，</w:t>
      </w:r>
      <w:r>
        <w:rPr>
          <w:rFonts w:hint="eastAsia" w:ascii="仿宋_GB2312" w:hAnsi="仿宋_GB2312" w:eastAsia="仿宋_GB2312" w:cs="仿宋_GB2312"/>
          <w:color w:val="000000"/>
          <w:spacing w:val="17"/>
          <w:sz w:val="32"/>
          <w:szCs w:val="32"/>
          <w:highlight w:val="none"/>
        </w:rPr>
        <w:t>具体评价方法如下：</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（1）比较法</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通过对绩效目标与实施效果综合分析绩效目标实现程度。对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color w:val="000000"/>
          <w:spacing w:val="17"/>
          <w:sz w:val="32"/>
          <w:szCs w:val="32"/>
          <w:highlight w:val="none"/>
        </w:rPr>
        <w:t>最终验收情况与年度绩效目标对比、预算资金执行情况等相关因素进行比较。</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（2）因素分析法</w:t>
      </w:r>
    </w:p>
    <w:p>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通过综合分析影响绩效目标实现、实施效果的内外因素，评价绩效目标实现程度。通过对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color w:val="000000"/>
          <w:spacing w:val="17"/>
          <w:sz w:val="32"/>
          <w:szCs w:val="32"/>
          <w:highlight w:val="none"/>
        </w:rPr>
        <w:t>的开展情况、项目产出数量、成本控制、资金拨付文件及自评报告等相关资料的收集和审核，综合分析各因素对绩效目标实现的影响。</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4、评价标准</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绩效评价标准通常包括计划标准、行业标准、历史标准等，用于对绩效指标完成情况进行比较、分析、评价。该项目为2024年新增项目，无历史标准可以参考，故本次评价主要采用了计划标准。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lang w:val="en-US" w:eastAsia="zh-CN"/>
        </w:rPr>
        <w:t>三、</w:t>
      </w:r>
      <w:r>
        <w:rPr>
          <w:rFonts w:hint="eastAsia" w:ascii="黑体" w:hAnsi="黑体" w:eastAsia="黑体" w:cs="黑体"/>
          <w:bCs/>
          <w:sz w:val="32"/>
          <w:szCs w:val="32"/>
          <w:highlight w:val="none"/>
        </w:rPr>
        <w:t>综合评价情况及评价结论（附相关评分表）</w:t>
      </w:r>
    </w:p>
    <w:p>
      <w:pPr>
        <w:pStyle w:val="12"/>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一</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评价情况</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本项目的综合评价基于对项目各方面绩效的深入分析与评估。从项目目标的达成情况来看，</w:t>
      </w:r>
      <w:r>
        <w:rPr>
          <w:rFonts w:hint="eastAsia" w:ascii="Times New Roman" w:hAnsi="Times New Roman" w:eastAsia="仿宋_GB2312" w:cs="Times New Roman"/>
          <w:sz w:val="32"/>
          <w:szCs w:val="32"/>
          <w:lang w:val="en-US" w:eastAsia="zh-CN"/>
        </w:rPr>
        <w:t>新疆维吾尔自治区产品质量合格率统计调查项目</w:t>
      </w:r>
      <w:r>
        <w:rPr>
          <w:rFonts w:hint="default" w:ascii="Times New Roman" w:hAnsi="Times New Roman" w:eastAsia="仿宋_GB2312" w:cs="Times New Roman"/>
          <w:sz w:val="32"/>
          <w:szCs w:val="32"/>
          <w:lang w:val="en-US" w:eastAsia="zh-CN"/>
        </w:rPr>
        <w:t>在完成各项工作质量系数、质量监督经费等方面表现出色，达到了预期的标准与要求。同时，项目也在产品质量合格率监测调查</w:t>
      </w:r>
      <w:r>
        <w:rPr>
          <w:rFonts w:hint="eastAsia" w:ascii="Times New Roman" w:hAnsi="Times New Roman" w:eastAsia="仿宋_GB2312" w:cs="Times New Roman"/>
          <w:sz w:val="32"/>
          <w:szCs w:val="32"/>
          <w:lang w:val="en-US" w:eastAsia="zh-CN"/>
        </w:rPr>
        <w:t>领域</w:t>
      </w:r>
      <w:r>
        <w:rPr>
          <w:rFonts w:hint="default" w:ascii="Times New Roman" w:hAnsi="Times New Roman" w:eastAsia="仿宋_GB2312" w:cs="Times New Roman"/>
          <w:sz w:val="32"/>
          <w:szCs w:val="32"/>
          <w:lang w:val="en-US" w:eastAsia="zh-CN"/>
        </w:rPr>
        <w:t>取得了显著的成效，如抽检完成率</w:t>
      </w:r>
      <w:r>
        <w:rPr>
          <w:rFonts w:hint="eastAsia" w:ascii="Times New Roman" w:hAnsi="Times New Roman" w:eastAsia="仿宋_GB2312" w:cs="Times New Roman"/>
          <w:sz w:val="32"/>
          <w:szCs w:val="32"/>
          <w:lang w:val="en-US" w:eastAsia="zh-CN"/>
        </w:rPr>
        <w:t>达到100%</w:t>
      </w:r>
      <w:r>
        <w:rPr>
          <w:rFonts w:hint="default" w:ascii="Times New Roman" w:hAnsi="Times New Roman" w:eastAsia="仿宋_GB2312" w:cs="Times New Roman"/>
          <w:sz w:val="32"/>
          <w:szCs w:val="32"/>
          <w:lang w:val="en-US" w:eastAsia="zh-CN"/>
        </w:rPr>
        <w:t>、检测样本批次</w:t>
      </w:r>
      <w:r>
        <w:rPr>
          <w:rFonts w:hint="eastAsia" w:ascii="Times New Roman" w:hAnsi="Times New Roman" w:eastAsia="仿宋_GB2312" w:cs="Times New Roman"/>
          <w:sz w:val="32"/>
          <w:szCs w:val="32"/>
          <w:lang w:val="en-US" w:eastAsia="zh-CN"/>
        </w:rPr>
        <w:t>达到2145批次</w:t>
      </w:r>
      <w:r>
        <w:rPr>
          <w:rFonts w:hint="default" w:ascii="Times New Roman" w:hAnsi="Times New Roman" w:eastAsia="仿宋_GB2312" w:cs="Times New Roman"/>
          <w:sz w:val="32"/>
          <w:szCs w:val="32"/>
          <w:lang w:val="en-US" w:eastAsia="zh-CN"/>
        </w:rPr>
        <w:t>等。</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在项目管理方面，自治区市场监督管理局通过有效的规划、组织与协调，项目得以顺利实施，并在预算与时间上保持了良好的控制。</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从项目效益的角度来看，本项目不仅实现了预期的社会效</w:t>
      </w:r>
      <w:r>
        <w:rPr>
          <w:rFonts w:hint="default" w:ascii="Times New Roman" w:hAnsi="Times New Roman" w:eastAsia="仿宋_GB2312" w:cs="Times New Roman"/>
          <w:sz w:val="32"/>
          <w:szCs w:val="32"/>
          <w:highlight w:val="none"/>
        </w:rPr>
        <w:t>益、</w:t>
      </w:r>
      <w:r>
        <w:rPr>
          <w:rFonts w:hint="eastAsia" w:eastAsia="仿宋_GB2312" w:cs="Times New Roman"/>
          <w:sz w:val="32"/>
          <w:szCs w:val="32"/>
          <w:highlight w:val="none"/>
          <w:lang w:val="en-US" w:eastAsia="zh-CN"/>
        </w:rPr>
        <w:t>经济效益、满意度</w:t>
      </w:r>
      <w:r>
        <w:rPr>
          <w:rFonts w:hint="default" w:ascii="Times New Roman" w:hAnsi="Times New Roman" w:eastAsia="仿宋_GB2312" w:cs="Times New Roman"/>
          <w:sz w:val="32"/>
          <w:szCs w:val="32"/>
          <w:highlight w:val="none"/>
        </w:rPr>
        <w:t>等方面产生了积极的影响。具体而言，制造业产品持续健康发展、企业效益增加等方面的提升，为项目</w:t>
      </w:r>
      <w:r>
        <w:rPr>
          <w:rFonts w:hint="default" w:ascii="Times New Roman" w:hAnsi="Times New Roman" w:eastAsia="仿宋_GB2312" w:cs="Times New Roman"/>
          <w:sz w:val="32"/>
          <w:szCs w:val="32"/>
          <w:lang w:val="en-US" w:eastAsia="zh-CN"/>
        </w:rPr>
        <w:t>的利益相关者带来了实实在在的利益。</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w:t>
      </w:r>
      <w:r>
        <w:rPr>
          <w:rFonts w:hint="eastAsia" w:ascii="Times New Roman" w:hAnsi="Times New Roman" w:eastAsia="仿宋_GB2312" w:cs="Times New Roman"/>
          <w:sz w:val="32"/>
          <w:szCs w:val="32"/>
          <w:lang w:val="en-US" w:eastAsia="zh-CN"/>
        </w:rPr>
        <w:t>新疆维吾尔自治区产品质量合格率统计调查项目</w:t>
      </w:r>
      <w:r>
        <w:rPr>
          <w:rFonts w:hint="default" w:ascii="Times New Roman" w:hAnsi="Times New Roman" w:eastAsia="仿宋_GB2312" w:cs="Times New Roman"/>
          <w:sz w:val="32"/>
          <w:szCs w:val="32"/>
          <w:lang w:val="en-US" w:eastAsia="zh-CN"/>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auto"/>
                <w:sz w:val="22"/>
                <w:highlight w:val="none"/>
                <w:lang w:val="en-US" w:eastAsia="zh-CN"/>
              </w:rPr>
            </w:pPr>
            <w:r>
              <w:rPr>
                <w:rFonts w:hint="eastAsia" w:ascii="仿宋_GB2312" w:hAnsi="仿宋_GB2312" w:eastAsia="仿宋_GB2312" w:cs="仿宋_GB2312"/>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b/>
                <w:bCs/>
                <w:color w:val="auto"/>
                <w:sz w:val="22"/>
                <w:highlight w:val="none"/>
                <w:lang w:val="en-US" w:eastAsia="zh-CN"/>
              </w:rPr>
            </w:pPr>
            <w:r>
              <w:rPr>
                <w:rFonts w:hint="eastAsia" w:ascii="仿宋_GB2312" w:hAnsi="仿宋_GB2312" w:eastAsia="仿宋_GB2312" w:cs="仿宋_GB2312"/>
                <w:b/>
                <w:bCs/>
                <w:color w:val="auto"/>
                <w:sz w:val="22"/>
                <w:highlight w:val="none"/>
                <w:lang w:val="en-US" w:eastAsia="zh-CN"/>
              </w:rPr>
              <w:t>100</w:t>
            </w:r>
          </w:p>
        </w:tc>
      </w:tr>
    </w:tbl>
    <w:p>
      <w:pPr>
        <w:spacing w:line="56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四、绩效评价指标分析</w:t>
      </w:r>
    </w:p>
    <w:p>
      <w:pPr>
        <w:pStyle w:val="12"/>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（一）项目决策情况</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项目决策类指标包括项目立项、绩效目标和资金投入三方面的内容，由6个三级指标构成，权重分值为20分，实际得分20分，得分率为100%。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绩效评估，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（1）绩效目标合理性</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Hans"/>
        </w:rPr>
        <w:t>年初结合实际工作内容</w:t>
      </w:r>
      <w:r>
        <w:rPr>
          <w:rFonts w:hint="eastAsia" w:ascii="Times New Roman" w:hAnsi="Times New Roman" w:eastAsia="仿宋_GB2312" w:cs="Times New Roman"/>
          <w:sz w:val="32"/>
          <w:szCs w:val="32"/>
          <w:lang w:val="en-US" w:eastAsia="zh-CN"/>
        </w:rPr>
        <w:t>设定绩效目标</w:t>
      </w:r>
      <w:r>
        <w:rPr>
          <w:rFonts w:hint="eastAsia" w:ascii="Times New Roman" w:hAnsi="Times New Roman" w:eastAsia="仿宋_GB2312" w:cs="Times New Roman"/>
          <w:sz w:val="32"/>
          <w:szCs w:val="32"/>
          <w:lang w:val="en-US" w:eastAsia="zh-Hans"/>
        </w:rPr>
        <w:t>，绩效目标</w:t>
      </w:r>
      <w:r>
        <w:rPr>
          <w:rFonts w:hint="eastAsia" w:ascii="Times New Roman" w:hAnsi="Times New Roman" w:eastAsia="仿宋_GB2312" w:cs="Times New Roman"/>
          <w:sz w:val="32"/>
          <w:szCs w:val="32"/>
          <w:lang w:val="en-US" w:eastAsia="zh-CN"/>
        </w:rPr>
        <w:t>依据充分，符合客观实际，能反映和考核项目绩效目标与项目实施的相符情况，项目设置了12条绩效指标，8条指标可量化，依据绩效目标设定的检测样本批次、工作时效率、抽检完成率等指标，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（2）绩效指标明确性</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（二）</w:t>
      </w:r>
      <w:r>
        <w:rPr>
          <w:rFonts w:hint="eastAsia" w:ascii="Times New Roman" w:hAnsi="Times New Roman" w:eastAsia="楷体_GB2312" w:cs="Times New Roman"/>
          <w:b/>
          <w:bCs/>
          <w:sz w:val="32"/>
          <w:szCs w:val="32"/>
        </w:rPr>
        <w:t>项目过程情况</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项目过程类指标包括资金管理和组织实施两方面的内容，由5个三级指标构成，权重分值为20分，实际得分20分，得分率为100%。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本项目总投资772.2万元，财政资金及时足额到位，到位率100%，预算资金按计划进度执行。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预算编制较为详细，项目资金支出总体能够按照预算执行，预算资金支出772.2万元，预算执行率为100%。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在制度设计上，我们注重了制度的科学性与可操作性，确保制度能够切实指导项目的执行与管理。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综上所述，本项目的管理制度在执行过程中表现出了高度的有效性，既确保了项目的顺利进行，又实现了项目目标的有效达成。</w:t>
      </w:r>
    </w:p>
    <w:p>
      <w:pPr>
        <w:pStyle w:val="12"/>
        <w:numPr>
          <w:ilvl w:val="0"/>
          <w:numId w:val="0"/>
        </w:numPr>
        <w:spacing w:line="560" w:lineRule="exact"/>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（三）</w:t>
      </w:r>
      <w:r>
        <w:rPr>
          <w:rFonts w:hint="eastAsia" w:ascii="Times New Roman" w:hAnsi="Times New Roman" w:eastAsia="楷体_GB2312" w:cs="Times New Roman"/>
          <w:b/>
          <w:bCs/>
          <w:sz w:val="32"/>
          <w:szCs w:val="32"/>
        </w:rPr>
        <w:t>项目产出</w:t>
      </w:r>
      <w:r>
        <w:rPr>
          <w:rFonts w:hint="eastAsia" w:ascii="Times New Roman" w:hAnsi="Times New Roman" w:eastAsia="楷体_GB2312" w:cs="Times New Roman"/>
          <w:b/>
          <w:bCs/>
          <w:sz w:val="32"/>
          <w:szCs w:val="32"/>
          <w:lang w:val="en-US" w:eastAsia="zh-CN"/>
        </w:rPr>
        <w:t>情况</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项目产出类指标包括产出数量、产出质量、产出时效、产出成本四方面的内容，由7个三级指标构成，权重分为40分，实际得分40分，得分率为100%。具体产出指标完成情况如下：</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 1 \* GB3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①</w:t>
      </w:r>
      <w:r>
        <w:rPr>
          <w:rFonts w:hint="eastAsia"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数量指标：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指标1：检测样本批次，指标值：</w:t>
      </w:r>
      <w:r>
        <w:rPr>
          <w:rFonts w:hint="default" w:ascii="Times New Roman" w:hAnsi="Times New Roman" w:eastAsia="仿宋_GB2312" w:cs="Times New Roman"/>
          <w:sz w:val="32"/>
          <w:szCs w:val="32"/>
          <w:lang w:val="en-US" w:eastAsia="zh-CN"/>
        </w:rPr>
        <w:t>&gt;=</w:t>
      </w:r>
      <w:r>
        <w:rPr>
          <w:rFonts w:hint="eastAsia" w:ascii="Times New Roman" w:hAnsi="Times New Roman" w:eastAsia="仿宋_GB2312" w:cs="Times New Roman"/>
          <w:sz w:val="32"/>
          <w:szCs w:val="32"/>
          <w:lang w:val="en-US" w:eastAsia="zh-CN"/>
        </w:rPr>
        <w:t>2000批次，实际完成值：2145批次，指标完成率107.25%，偏差原因：年初任务检测样本2000批次，按照任务工作需要，实际检测样品2145批次。</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指标2：完成率，指标值：&gt;95%，实际完成值：100%，指标完成率105.26%，偏差原因：检测样本实际完成率为100%。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指标1：抽检完成率，指标值：&gt;98%，实际完成值：100%，指标完成率102.04%，偏差原因：产品质量合格率检测样本抽检完成率为100%。</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指标2：完成各项工作质量系数，指标值：达标，实际完成值：达标，指标完成率100%。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工作时效率，指标值：&gt;95%，实际完成值：100%，指标完成率105.26%，偏差原因：产品质量合格率项目实际工作时效率为100%。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指标1：质量监督经费，指标值：&lt;=722.2万元，实际完成值：722.2万元，指标完成率100%。</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指标2：综合管理经费，指标值：&lt;=50万元，实际完成值：50万元，指标完成率100%。</w:t>
      </w:r>
    </w:p>
    <w:p>
      <w:pPr>
        <w:pStyle w:val="12"/>
        <w:numPr>
          <w:ilvl w:val="0"/>
          <w:numId w:val="0"/>
        </w:numPr>
        <w:spacing w:line="560" w:lineRule="exact"/>
        <w:ind w:firstLine="643"/>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kern w:val="2"/>
          <w:sz w:val="32"/>
          <w:szCs w:val="32"/>
          <w:lang w:val="en-US" w:eastAsia="zh-CN" w:bidi="ar-SA"/>
        </w:rPr>
        <w:t>（四）</w:t>
      </w:r>
      <w:r>
        <w:rPr>
          <w:rFonts w:hint="default" w:ascii="Times New Roman" w:hAnsi="Times New Roman" w:eastAsia="楷体_GB2312" w:cs="Times New Roman"/>
          <w:b/>
          <w:bCs/>
          <w:sz w:val="32"/>
          <w:szCs w:val="32"/>
          <w:lang w:val="en-US" w:eastAsia="zh-CN"/>
        </w:rPr>
        <w:t>项目效益情况</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项目效益类指标由4个三级指标构成，权重分为20分，实际得分20分，得分率为100%。具体效益指标及满意度指标完成情况如下：</w:t>
      </w:r>
    </w:p>
    <w:p>
      <w:pPr>
        <w:pStyle w:val="10"/>
        <w:ind w:firstLine="643" w:firstLineChars="200"/>
        <w:jc w:val="both"/>
        <w:rPr>
          <w:rFonts w:hint="eastAsia"/>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经济效益指标：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指标1：社会服务能力，指标值：有所提升，实际完成值：有所提升，指标完成率100%。</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指标2：企业效益增加，指标值：长期，实际完成值：长期，指标完成率100%。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社会效益指标：</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指标1：制造业产品持续健康发展，指标值：长期，实际完成值：长期，指标完成率100%。</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指标2：制造业产品质量合格率，指标值：&gt;=92%，实际完成值：92%，指标完成率100%。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指标1：制造业企业满意率，指标值：&gt;=95%，实际完成值：100%，指标完成率105.26%，偏差原因：制造业企业满意度实际为100%。</w:t>
      </w:r>
    </w:p>
    <w:p>
      <w:pPr>
        <w:spacing w:line="560" w:lineRule="exact"/>
        <w:ind w:firstLineChars="200"/>
        <w:rPr>
          <w:rFonts w:hint="default"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eastAsia="zh-CN"/>
        </w:rPr>
        <w:t>预算执行进度与绩效指标总体完成率偏差</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产品质量合格率统计调查</w:t>
      </w:r>
      <w:r>
        <w:rPr>
          <w:rFonts w:hint="eastAsia" w:ascii="Times New Roman" w:hAnsi="Times New Roman" w:eastAsia="仿宋_GB2312" w:cs="Times New Roman"/>
          <w:sz w:val="32"/>
          <w:szCs w:val="32"/>
        </w:rPr>
        <w:t>项目年初预算</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100</w:t>
      </w:r>
      <w:r>
        <w:rPr>
          <w:rFonts w:hint="eastAsia" w:ascii="Times New Roman" w:hAnsi="Times New Roman" w:eastAsia="仿宋_GB2312" w:cs="Times New Roman"/>
          <w:sz w:val="32"/>
          <w:szCs w:val="32"/>
        </w:rPr>
        <w:t>%，项目绩效指标总体完成率为</w:t>
      </w:r>
      <w:r>
        <w:rPr>
          <w:rFonts w:hint="eastAsia" w:ascii="Times New Roman" w:hAnsi="Times New Roman" w:eastAsia="仿宋_GB2312" w:cs="Times New Roman"/>
          <w:sz w:val="32"/>
          <w:szCs w:val="32"/>
          <w:lang w:val="en-US" w:eastAsia="zh-CN"/>
        </w:rPr>
        <w:t>102.09</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总体</w:t>
      </w:r>
      <w:r>
        <w:rPr>
          <w:rFonts w:hint="eastAsia" w:ascii="Times New Roman" w:hAnsi="Times New Roman" w:eastAsia="仿宋_GB2312" w:cs="Times New Roman"/>
          <w:sz w:val="32"/>
          <w:szCs w:val="32"/>
        </w:rPr>
        <w:t>偏差率为</w:t>
      </w:r>
      <w:r>
        <w:rPr>
          <w:rFonts w:hint="eastAsia" w:ascii="Times New Roman" w:hAnsi="Times New Roman" w:eastAsia="仿宋_GB2312" w:cs="Times New Roman"/>
          <w:sz w:val="32"/>
          <w:szCs w:val="32"/>
          <w:lang w:val="en-US" w:eastAsia="zh-CN"/>
        </w:rPr>
        <w:t>2.09</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偏差</w:t>
      </w:r>
      <w:r>
        <w:rPr>
          <w:rFonts w:hint="eastAsia" w:ascii="Times New Roman" w:hAnsi="Times New Roman" w:eastAsia="仿宋_GB2312" w:cs="Times New Roman"/>
          <w:sz w:val="32"/>
          <w:szCs w:val="32"/>
        </w:rPr>
        <w:t>原因</w:t>
      </w:r>
      <w:r>
        <w:rPr>
          <w:rFonts w:hint="eastAsia" w:ascii="Times New Roman" w:hAnsi="Times New Roman" w:eastAsia="仿宋_GB2312" w:cs="Times New Roman"/>
          <w:sz w:val="32"/>
          <w:szCs w:val="32"/>
          <w:lang w:val="en-US" w:eastAsia="zh-CN"/>
        </w:rPr>
        <w:t>年初设定指标偏低，项目已保质保量完成工作目标和任务</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改进</w:t>
      </w:r>
      <w:r>
        <w:rPr>
          <w:rFonts w:hint="eastAsia" w:ascii="Times New Roman" w:hAnsi="Times New Roman" w:eastAsia="仿宋_GB2312" w:cs="Times New Roman"/>
          <w:sz w:val="32"/>
          <w:szCs w:val="32"/>
        </w:rPr>
        <w:t>措施</w:t>
      </w:r>
      <w:r>
        <w:rPr>
          <w:rFonts w:hint="eastAsia" w:ascii="Times New Roman" w:hAnsi="Times New Roman" w:eastAsia="仿宋_GB2312" w:cs="Times New Roman"/>
          <w:sz w:val="32"/>
          <w:szCs w:val="32"/>
          <w:lang w:val="en-US" w:eastAsia="zh-CN"/>
        </w:rPr>
        <w:t>进一步总结经验做法，下年设置绩效指标时参照过往完成情况科学设置。</w:t>
      </w:r>
    </w:p>
    <w:p>
      <w:pPr>
        <w:spacing w:line="560" w:lineRule="exact"/>
        <w:ind w:firstLine="640" w:firstLineChars="200"/>
        <w:rPr>
          <w:rStyle w:val="18"/>
          <w:rFonts w:hint="eastAsia" w:ascii="黑体" w:hAnsi="黑体" w:eastAsia="黑体" w:cs="黑体"/>
          <w:color w:val="auto"/>
          <w:highlight w:val="none"/>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、主要经验及做法、存在的问题及原因分析</w:t>
      </w:r>
    </w:p>
    <w:p>
      <w:pPr>
        <w:spacing w:line="560" w:lineRule="exact"/>
        <w:ind w:firstLine="643" w:firstLineChars="200"/>
        <w:rPr>
          <w:rFonts w:hint="eastAsia" w:ascii="Times New Roman" w:hAnsi="Times New Roman" w:eastAsia="楷体_GB2312" w:cs="Times New Roman"/>
          <w:b/>
          <w:bCs/>
          <w:spacing w:val="0"/>
          <w:sz w:val="32"/>
          <w:szCs w:val="32"/>
        </w:rPr>
      </w:pPr>
      <w:r>
        <w:rPr>
          <w:rFonts w:hint="eastAsia" w:ascii="Times New Roman" w:hAnsi="Times New Roman" w:eastAsia="楷体_GB2312" w:cs="Times New Roman"/>
          <w:b/>
          <w:bCs/>
          <w:spacing w:val="0"/>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w:t>
      </w:r>
      <w:r>
        <w:rPr>
          <w:rFonts w:hint="default" w:ascii="Times New Roman" w:hAnsi="Times New Roman" w:eastAsia="仿宋_GB2312" w:cs="Times New Roman"/>
          <w:sz w:val="32"/>
          <w:szCs w:val="32"/>
          <w:lang w:eastAsia="zh-CN"/>
        </w:rPr>
        <w:t>多次</w:t>
      </w:r>
      <w:r>
        <w:rPr>
          <w:rFonts w:hint="default" w:ascii="Times New Roman" w:hAnsi="Times New Roman" w:eastAsia="仿宋_GB2312" w:cs="Times New Roman"/>
          <w:sz w:val="32"/>
          <w:szCs w:val="32"/>
        </w:rPr>
        <w:t>审核。</w:t>
      </w:r>
      <w:r>
        <w:rPr>
          <w:rFonts w:hint="default" w:ascii="Times New Roman" w:hAnsi="Times New Roman" w:eastAsia="仿宋_GB2312" w:cs="Times New Roman"/>
          <w:sz w:val="32"/>
          <w:szCs w:val="32"/>
          <w:lang w:eastAsia="zh-CN"/>
        </w:rPr>
        <w:t>牵头联系</w:t>
      </w:r>
      <w:r>
        <w:rPr>
          <w:rFonts w:hint="default" w:ascii="Times New Roman" w:hAnsi="Times New Roman" w:eastAsia="仿宋_GB2312" w:cs="Times New Roman"/>
          <w:kern w:val="2"/>
          <w:sz w:val="32"/>
          <w:szCs w:val="32"/>
          <w:lang w:eastAsia="zh-CN" w:bidi="ar-SA"/>
        </w:rPr>
        <w:t>自治区统计局联合印发《</w:t>
      </w:r>
      <w:r>
        <w:rPr>
          <w:rFonts w:hint="default" w:ascii="Times New Roman" w:hAnsi="Times New Roman" w:eastAsia="仿宋_GB2312" w:cs="Times New Roman"/>
          <w:kern w:val="2"/>
          <w:sz w:val="32"/>
          <w:szCs w:val="32"/>
          <w:lang w:bidi="ar-SA"/>
        </w:rPr>
        <w:t>关于做好2024年自治区产品质量合格率统计调查工作的通知</w:t>
      </w:r>
      <w:r>
        <w:rPr>
          <w:rFonts w:hint="default" w:ascii="Times New Roman" w:hAnsi="Times New Roman" w:eastAsia="仿宋_GB2312" w:cs="Times New Roman"/>
          <w:kern w:val="2"/>
          <w:sz w:val="32"/>
          <w:szCs w:val="32"/>
          <w:lang w:eastAsia="zh-CN" w:bidi="ar-SA"/>
        </w:rPr>
        <w:t>》（新市监质</w:t>
      </w:r>
      <w:r>
        <w:rPr>
          <w:rFonts w:hint="default" w:ascii="Times New Roman" w:hAnsi="Times New Roman" w:eastAsia="仿宋_GB2312" w:cs="Times New Roman"/>
          <w:b w:val="0"/>
          <w:bCs w:val="0"/>
          <w:spacing w:val="0"/>
          <w:sz w:val="32"/>
          <w:szCs w:val="32"/>
        </w:rPr>
        <w:t>〔202</w:t>
      </w:r>
      <w:r>
        <w:rPr>
          <w:rFonts w:hint="default" w:ascii="Times New Roman" w:hAnsi="Times New Roman" w:eastAsia="仿宋_GB2312" w:cs="Times New Roman"/>
          <w:b w:val="0"/>
          <w:bCs w:val="0"/>
          <w:spacing w:val="0"/>
          <w:sz w:val="32"/>
          <w:szCs w:val="32"/>
          <w:lang w:val="en-US" w:eastAsia="zh-CN"/>
        </w:rPr>
        <w:t>4</w:t>
      </w:r>
      <w:r>
        <w:rPr>
          <w:rFonts w:hint="default" w:ascii="Times New Roman" w:hAnsi="Times New Roman" w:eastAsia="仿宋_GB2312" w:cs="Times New Roman"/>
          <w:b w:val="0"/>
          <w:bCs w:val="0"/>
          <w:spacing w:val="0"/>
          <w:sz w:val="32"/>
          <w:szCs w:val="32"/>
        </w:rPr>
        <w:t>〕</w:t>
      </w:r>
      <w:r>
        <w:rPr>
          <w:rFonts w:hint="default" w:ascii="Times New Roman" w:hAnsi="Times New Roman" w:eastAsia="仿宋_GB2312" w:cs="Times New Roman"/>
          <w:b w:val="0"/>
          <w:bCs w:val="0"/>
          <w:spacing w:val="0"/>
          <w:sz w:val="32"/>
          <w:szCs w:val="32"/>
          <w:lang w:val="en-US" w:eastAsia="zh-CN"/>
        </w:rPr>
        <w:t>131</w:t>
      </w:r>
      <w:r>
        <w:rPr>
          <w:rFonts w:hint="default" w:ascii="Times New Roman" w:hAnsi="Times New Roman" w:eastAsia="仿宋_GB2312" w:cs="Times New Roman"/>
          <w:b w:val="0"/>
          <w:bCs w:val="0"/>
          <w:spacing w:val="0"/>
          <w:sz w:val="32"/>
          <w:szCs w:val="32"/>
        </w:rPr>
        <w:t>号</w:t>
      </w:r>
      <w:r>
        <w:rPr>
          <w:rFonts w:hint="default" w:ascii="Times New Roman" w:hAnsi="Times New Roman" w:eastAsia="仿宋_GB2312" w:cs="Times New Roman"/>
          <w:kern w:val="2"/>
          <w:sz w:val="32"/>
          <w:szCs w:val="32"/>
          <w:lang w:eastAsia="zh-CN" w:bidi="ar-SA"/>
        </w:rPr>
        <w:t>），严肃承检机构纪律，规范抽样检验行为，确保工作质量。</w:t>
      </w:r>
      <w:r>
        <w:rPr>
          <w:rFonts w:hint="default" w:ascii="Times New Roman" w:hAnsi="Times New Roman" w:eastAsia="仿宋_GB2312" w:cs="Times New Roman"/>
          <w:sz w:val="32"/>
          <w:szCs w:val="32"/>
        </w:rP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widowControl/>
        <w:spacing w:line="560" w:lineRule="exact"/>
        <w:ind w:firstLine="640" w:firstLineChars="200"/>
        <w:rPr>
          <w:rFonts w:hint="default" w:ascii="Times New Roman" w:hAnsi="Times New Roman" w:eastAsia="仿宋_GB2312" w:cs="Times New Roman"/>
          <w:b w:val="0"/>
          <w:bCs w:val="0"/>
          <w:kern w:val="2"/>
          <w:sz w:val="32"/>
          <w:szCs w:val="32"/>
          <w:lang w:bidi="ar"/>
        </w:rPr>
      </w:pPr>
      <w:r>
        <w:rPr>
          <w:rFonts w:hint="default" w:ascii="Times New Roman" w:hAnsi="Times New Roman" w:eastAsia="仿宋_GB2312" w:cs="Times New Roman"/>
          <w:kern w:val="2"/>
          <w:sz w:val="32"/>
          <w:szCs w:val="32"/>
          <w:lang w:val="en-US" w:eastAsia="zh-CN" w:bidi="ar"/>
        </w:rPr>
        <w:t>通过该项目的执行，以制造业为主的工业经济质量效益显著改善。</w:t>
      </w:r>
      <w:r>
        <w:rPr>
          <w:rFonts w:hint="default" w:ascii="Times New Roman" w:hAnsi="Times New Roman" w:eastAsia="仿宋_GB2312" w:cs="Times New Roman"/>
          <w:b w:val="0"/>
          <w:bCs w:val="0"/>
          <w:kern w:val="2"/>
          <w:sz w:val="32"/>
          <w:szCs w:val="32"/>
          <w:lang w:val="en-US" w:eastAsia="zh-CN" w:bidi="ar"/>
        </w:rPr>
        <w:t>从量的增长看</w:t>
      </w:r>
      <w:r>
        <w:rPr>
          <w:rFonts w:hint="default" w:ascii="Times New Roman" w:hAnsi="Times New Roman" w:eastAsia="仿宋_GB2312" w:cs="Times New Roman"/>
          <w:kern w:val="2"/>
          <w:sz w:val="32"/>
          <w:szCs w:val="32"/>
          <w:lang w:val="en-US" w:eastAsia="zh-CN" w:bidi="ar"/>
        </w:rPr>
        <w:t>，全疆规模以上工业增加值同比增长8%，增速比上年同期提高1.6个百分点，高于全国增速2.2个百分点。其中，40个工业行业中24个行业实现增长，增长面达60%；386种主要工业产品中，218种产品产量同比增长，增长面达56.5%。</w:t>
      </w:r>
      <w:r>
        <w:rPr>
          <w:rFonts w:hint="default" w:ascii="Times New Roman" w:hAnsi="Times New Roman" w:eastAsia="仿宋_GB2312" w:cs="Times New Roman"/>
          <w:b w:val="0"/>
          <w:bCs w:val="0"/>
          <w:kern w:val="2"/>
          <w:sz w:val="32"/>
          <w:szCs w:val="32"/>
          <w:lang w:val="en-US" w:eastAsia="zh-CN" w:bidi="ar"/>
        </w:rPr>
        <w:t>从质的提升看</w:t>
      </w:r>
      <w:r>
        <w:rPr>
          <w:rFonts w:hint="default" w:ascii="Times New Roman" w:hAnsi="Times New Roman" w:eastAsia="仿宋_GB2312" w:cs="Times New Roman"/>
          <w:kern w:val="2"/>
          <w:sz w:val="32"/>
          <w:szCs w:val="32"/>
          <w:lang w:val="en-US" w:eastAsia="zh-CN" w:bidi="ar"/>
        </w:rPr>
        <w:t>，2024年全疆制造业质量水平持续改善，产品质量合格率达到92.16%，较上一年提升1.5个百分点，提升幅度位列全国第3。值得一提的是，2024年全疆制造业产品质量合格率在全国31个省（自治区、市）中的排名由第28名提高至第21名，名次提升幅度位列全国第1。</w:t>
      </w:r>
    </w:p>
    <w:p>
      <w:pPr>
        <w:keepNext w:val="0"/>
        <w:keepLines w:val="0"/>
        <w:numPr>
          <w:ilvl w:val="-1"/>
          <w:numId w:val="0"/>
        </w:numPr>
        <w:spacing w:line="560" w:lineRule="exact"/>
        <w:ind w:firstLine="643" w:firstLineChars="200"/>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bidi="ar"/>
        </w:rPr>
      </w:pPr>
      <w:r>
        <w:rPr>
          <w:rFonts w:hint="eastAsia" w:ascii="Times New Roman" w:hAnsi="Times New Roman" w:eastAsia="仿宋_GB2312" w:cs="Times New Roman"/>
          <w:b w:val="0"/>
          <w:bCs w:val="0"/>
          <w:spacing w:val="0"/>
          <w:sz w:val="32"/>
          <w:szCs w:val="32"/>
          <w:lang w:val="en-US" w:eastAsia="zh-CN"/>
        </w:rPr>
        <w:t>1.</w:t>
      </w:r>
      <w:r>
        <w:rPr>
          <w:rFonts w:hint="eastAsia" w:ascii="仿宋_GB2312" w:hAnsi="仿宋_GB2312" w:eastAsia="仿宋_GB2312" w:cs="仿宋_GB2312"/>
          <w:sz w:val="32"/>
          <w:szCs w:val="32"/>
          <w:highlight w:val="none"/>
          <w:lang w:val="en-US" w:eastAsia="zh-CN" w:bidi="ar"/>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bidi="ar"/>
        </w:rPr>
      </w:pPr>
      <w:r>
        <w:rPr>
          <w:rFonts w:hint="eastAsia" w:ascii="Times New Roman" w:hAnsi="Times New Roman" w:eastAsia="仿宋_GB2312" w:cs="Times New Roman"/>
          <w:b w:val="0"/>
          <w:bCs w:val="0"/>
          <w:spacing w:val="0"/>
          <w:sz w:val="32"/>
          <w:szCs w:val="32"/>
          <w:lang w:val="en-US" w:eastAsia="zh-CN"/>
        </w:rPr>
        <w:t>2.</w:t>
      </w:r>
      <w:r>
        <w:rPr>
          <w:rFonts w:hint="eastAsia" w:ascii="仿宋_GB2312" w:hAnsi="仿宋_GB2312" w:eastAsia="仿宋_GB2312" w:cs="仿宋_GB2312"/>
          <w:sz w:val="32"/>
          <w:szCs w:val="32"/>
          <w:highlight w:val="none"/>
          <w:lang w:val="en-US" w:eastAsia="zh-CN" w:bidi="ar"/>
        </w:rPr>
        <w:t>传统产业质量“老大难”问题亟需解决，新兴产业新的质量问题仍需持续关注，下沉市场分布地区产品质量仍有待提升。</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有关建议</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1.</w:t>
      </w:r>
      <w:r>
        <w:rPr>
          <w:rFonts w:hint="eastAsia" w:ascii="仿宋_GB2312" w:hAnsi="仿宋_GB2312" w:eastAsia="仿宋_GB2312" w:cs="仿宋_GB2312"/>
          <w:sz w:val="32"/>
          <w:szCs w:val="32"/>
          <w:highlight w:val="none"/>
          <w:lang w:val="en-US" w:eastAsia="zh-CN"/>
        </w:rPr>
        <w:t>加强培训。积极组织第三方开展绩效管理工作培训，进一步夯实业务基础，提高我单位绩效人员水平，加强对绩效工作人员定职、定岗、定责管理，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2.</w:t>
      </w:r>
      <w:r>
        <w:rPr>
          <w:rFonts w:hint="eastAsia" w:ascii="仿宋_GB2312" w:hAnsi="仿宋_GB2312" w:eastAsia="仿宋_GB2312" w:cs="仿宋_GB2312"/>
          <w:sz w:val="32"/>
          <w:szCs w:val="32"/>
          <w:highlight w:val="none"/>
          <w:lang w:val="en-US" w:eastAsia="zh-CN"/>
        </w:rPr>
        <w:t>规范程序。严格执行资金管理办法和财政资金管理制度，完善项目评价过程中有关数据和资料的收集、整理、审核及分析。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3.</w:t>
      </w:r>
      <w:r>
        <w:rPr>
          <w:rFonts w:hint="eastAsia" w:ascii="仿宋_GB2312" w:hAnsi="仿宋_GB2312" w:eastAsia="仿宋_GB2312" w:cs="仿宋_GB2312"/>
          <w:bCs w:val="0"/>
          <w:iCs w:val="0"/>
          <w:kern w:val="2"/>
          <w:sz w:val="32"/>
          <w:szCs w:val="32"/>
          <w:highlight w:val="none"/>
        </w:rPr>
        <w:t>创新质量监督管理方式</w:t>
      </w:r>
      <w:r>
        <w:rPr>
          <w:rFonts w:hint="eastAsia" w:ascii="仿宋_GB2312" w:hAnsi="仿宋_GB2312" w:eastAsia="仿宋_GB2312" w:cs="仿宋_GB2312"/>
          <w:bCs w:val="0"/>
          <w:iCs w:val="0"/>
          <w:kern w:val="2"/>
          <w:sz w:val="32"/>
          <w:szCs w:val="32"/>
          <w:highlight w:val="none"/>
          <w:lang w:eastAsia="zh-CN"/>
        </w:rPr>
        <w:t>，</w:t>
      </w:r>
      <w:r>
        <w:rPr>
          <w:rFonts w:hint="eastAsia" w:ascii="仿宋_GB2312" w:hAnsi="仿宋_GB2312" w:eastAsia="仿宋_GB2312" w:cs="仿宋_GB2312"/>
          <w:bCs w:val="0"/>
          <w:iCs w:val="0"/>
          <w:kern w:val="2"/>
          <w:sz w:val="32"/>
          <w:szCs w:val="32"/>
          <w:highlight w:val="none"/>
        </w:rPr>
        <w:t>促进质量基础设施升级</w:t>
      </w:r>
      <w:r>
        <w:rPr>
          <w:rFonts w:hint="eastAsia" w:ascii="仿宋_GB2312" w:hAnsi="仿宋_GB2312" w:eastAsia="仿宋_GB2312" w:cs="仿宋_GB2312"/>
          <w:bCs w:val="0"/>
          <w:iCs w:val="0"/>
          <w:kern w:val="2"/>
          <w:sz w:val="32"/>
          <w:szCs w:val="32"/>
          <w:highlight w:val="none"/>
          <w:lang w:eastAsia="zh-CN"/>
        </w:rPr>
        <w:t>，</w:t>
      </w:r>
      <w:r>
        <w:rPr>
          <w:rFonts w:hint="eastAsia" w:ascii="仿宋_GB2312" w:hAnsi="仿宋_GB2312" w:eastAsia="仿宋_GB2312" w:cs="仿宋_GB2312"/>
          <w:bCs w:val="0"/>
          <w:iCs w:val="0"/>
          <w:kern w:val="2"/>
          <w:sz w:val="32"/>
          <w:szCs w:val="32"/>
          <w:highlight w:val="none"/>
        </w:rPr>
        <w:t>深入</w:t>
      </w:r>
      <w:r>
        <w:rPr>
          <w:rFonts w:hint="eastAsia" w:ascii="仿宋_GB2312" w:hAnsi="仿宋_GB2312" w:eastAsia="仿宋_GB2312" w:cs="仿宋_GB2312"/>
          <w:bCs w:val="0"/>
          <w:iCs w:val="0"/>
          <w:kern w:val="2"/>
          <w:sz w:val="32"/>
          <w:szCs w:val="32"/>
          <w:highlight w:val="none"/>
          <w:lang w:val="en-US" w:eastAsia="zh-CN"/>
        </w:rPr>
        <w:t>推进</w:t>
      </w:r>
      <w:r>
        <w:rPr>
          <w:rFonts w:hint="eastAsia" w:ascii="仿宋_GB2312" w:hAnsi="仿宋_GB2312" w:eastAsia="仿宋_GB2312" w:cs="仿宋_GB2312"/>
          <w:bCs w:val="0"/>
          <w:iCs w:val="0"/>
          <w:kern w:val="2"/>
          <w:sz w:val="32"/>
          <w:szCs w:val="32"/>
          <w:highlight w:val="none"/>
        </w:rPr>
        <w:t>质量标杆工程</w:t>
      </w:r>
      <w:r>
        <w:rPr>
          <w:rFonts w:hint="eastAsia" w:ascii="仿宋_GB2312" w:hAnsi="仿宋_GB2312" w:eastAsia="仿宋_GB2312" w:cs="仿宋_GB2312"/>
          <w:bCs w:val="0"/>
          <w:iCs w:val="0"/>
          <w:kern w:val="2"/>
          <w:sz w:val="32"/>
          <w:szCs w:val="32"/>
          <w:highlight w:val="none"/>
          <w:lang w:eastAsia="zh-CN"/>
        </w:rPr>
        <w:t>，进一步守好底线，拉起高线。</w:t>
      </w:r>
    </w:p>
    <w:p>
      <w:pPr>
        <w:spacing w:line="56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其他需要说</w:t>
      </w:r>
      <w:bookmarkStart w:id="0" w:name="page8"/>
      <w:bookmarkEnd w:id="0"/>
      <w:r>
        <w:rPr>
          <w:rFonts w:hint="eastAsia" w:ascii="黑体" w:hAnsi="黑体" w:eastAsia="黑体" w:cs="黑体"/>
          <w:sz w:val="32"/>
          <w:szCs w:val="32"/>
          <w:highlight w:val="none"/>
        </w:rPr>
        <w:t>明的问题</w:t>
      </w:r>
    </w:p>
    <w:p>
      <w:pPr>
        <w:pStyle w:val="13"/>
        <w:spacing w:after="0" w:line="560" w:lineRule="exact"/>
        <w:ind w:left="0" w:leftChars="0"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本项目无其他需说明的问题。</w:t>
      </w:r>
    </w:p>
    <w:p>
      <w:pPr>
        <w:pStyle w:val="13"/>
        <w:spacing w:after="0" w:line="560" w:lineRule="exact"/>
        <w:ind w:left="0" w:leftChars="0" w:firstLine="640"/>
        <w:rPr>
          <w:rFonts w:hint="eastAsia" w:ascii="仿宋_GB2312" w:hAnsi="仿宋_GB2312" w:eastAsia="仿宋_GB2312" w:cs="仿宋_GB2312"/>
          <w:sz w:val="32"/>
          <w:szCs w:val="32"/>
          <w:highlight w:val="none"/>
        </w:rPr>
      </w:pPr>
    </w:p>
    <w:p>
      <w:pPr>
        <w:pStyle w:val="13"/>
        <w:spacing w:after="0" w:line="560" w:lineRule="exact"/>
        <w:ind w:left="0" w:leftChars="0" w:firstLine="640"/>
        <w:rPr>
          <w:rFonts w:hint="eastAsia" w:ascii="仿宋_GB2312" w:hAnsi="仿宋_GB2312" w:eastAsia="仿宋_GB2312" w:cs="仿宋_GB2312"/>
          <w:sz w:val="32"/>
          <w:szCs w:val="32"/>
          <w:highlight w:val="none"/>
        </w:rPr>
      </w:pPr>
    </w:p>
    <w:p>
      <w:pPr>
        <w:pStyle w:val="13"/>
        <w:spacing w:after="0" w:line="560" w:lineRule="exact"/>
        <w:ind w:left="0" w:leftChars="0" w:firstLine="0" w:firstLineChars="0"/>
        <w:rPr>
          <w:rFonts w:hint="eastAsia" w:ascii="仿宋_GB2312" w:hAnsi="仿宋_GB2312" w:eastAsia="仿宋_GB2312" w:cs="仿宋_GB2312"/>
          <w:sz w:val="32"/>
          <w:szCs w:val="32"/>
          <w:highlight w:val="none"/>
        </w:rPr>
      </w:pPr>
    </w:p>
    <w:p>
      <w:pPr>
        <w:widowControl/>
        <w:jc w:val="center"/>
        <w:textAlignment w:val="center"/>
        <w:rPr>
          <w:rFonts w:hint="eastAsia" w:ascii="仿宋_GB2312" w:hAnsi="仿宋_GB2312" w:eastAsia="仿宋_GB2312" w:cs="仿宋_GB2312"/>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p>
    <w:p>
      <w:pPr>
        <w:spacing w:line="600" w:lineRule="exact"/>
        <w:rPr>
          <w:rFonts w:hint="eastAsia" w:ascii="仿宋_GB2312" w:hAnsi="仿宋_GB2312" w:eastAsia="仿宋_GB2312" w:cs="仿宋_GB2312"/>
        </w:rPr>
      </w:pPr>
      <w:r>
        <w:rPr>
          <w:rFonts w:hint="eastAsia" w:ascii="仿宋_GB2312" w:hAnsi="仿宋_GB2312" w:eastAsia="仿宋_GB2312" w:cs="仿宋_GB2312"/>
          <w:bCs/>
          <w:sz w:val="32"/>
          <w:szCs w:val="32"/>
        </w:rPr>
        <w:t>附件1</w:t>
      </w:r>
    </w:p>
    <w:p>
      <w:pPr>
        <w:pStyle w:val="19"/>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新疆维吾尔自治区产品质量合格率统计调查项目</w:t>
      </w:r>
      <w:r>
        <w:rPr>
          <w:rFonts w:hint="eastAsia" w:ascii="仿宋_GB2312" w:hAnsi="仿宋_GB2312" w:eastAsia="仿宋_GB2312" w:cs="仿宋_GB2312"/>
          <w:b/>
          <w:bCs/>
          <w:sz w:val="28"/>
          <w:szCs w:val="40"/>
          <w:highlight w:val="none"/>
        </w:rPr>
        <w:t>绩</w:t>
      </w:r>
      <w:r>
        <w:rPr>
          <w:rFonts w:hint="eastAsia" w:ascii="仿宋_GB2312" w:hAnsi="仿宋_GB2312" w:eastAsia="仿宋_GB2312" w:cs="仿宋_GB2312"/>
          <w:b/>
          <w:bCs/>
          <w:sz w:val="28"/>
          <w:szCs w:val="40"/>
        </w:rPr>
        <w:t>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一级指标</w:t>
            </w: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二级指标</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三级指标</w:t>
            </w:r>
          </w:p>
        </w:tc>
        <w:tc>
          <w:tcPr>
            <w:tcW w:w="92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指标解释</w:t>
            </w:r>
          </w:p>
        </w:tc>
        <w:tc>
          <w:tcPr>
            <w:tcW w:w="2048"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指标说明</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权重</w:t>
            </w:r>
          </w:p>
        </w:tc>
        <w:tc>
          <w:tcPr>
            <w:tcW w:w="537"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决策　</w:t>
            </w: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项目立项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立项依据</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充分性</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①项目立项是否符合国家法律法规、国民经济发展规划和相关政策；</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②项目立项是否符合行业发展规划和政策要求；</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③项目立项是否与部门职责范围相符，属于部门履职所需；</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④项目是否属于公共财政支持范围，是否符合中央、地方事权支出责任划分原则；</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1363" w:type="dxa"/>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立项程序</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规范性</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①项目是否按照规定的程序申请设立；</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②审批文件、材料是否符合相关要求；</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1363" w:type="dxa"/>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绩效目标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绩效目标</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（如未设定预算绩效目标，也可考核其他工作任务目标）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①项目是否有绩效目标；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②项目绩效目标与实际工作内容是否具有相关性；</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③项目预期产出效益和效果是否符合正常的业绩水平；</w:t>
            </w:r>
          </w:p>
          <w:p>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绩效指标</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明确性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①是否将项目绩效目标细化分解为具体的绩效指标；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②是否通过清晰、可衡量的指标值予以体现；</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③是否与项目目标任务数或计划数相对应。</w:t>
            </w:r>
            <w:r>
              <w:rPr>
                <w:rFonts w:hint="eastAsia" w:ascii="仿宋_GB2312" w:hAnsi="仿宋_GB2312" w:eastAsia="仿宋_GB2312" w:cs="仿宋_GB2312"/>
                <w:color w:val="000000"/>
                <w:kern w:val="0"/>
                <w:sz w:val="22"/>
                <w:szCs w:val="22"/>
              </w:rPr>
              <w:br w:type="textWrapping"/>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资金投入</w:t>
            </w:r>
          </w:p>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预算编制</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科学性</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①预算编制是否经过科学论证；</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②预算内容与项目内容是否匹配；</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③预算额度测算依据是否充分，是否按照标准编制；</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资金分配</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合理性</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①预算资金分配依据是否充分；</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p>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过程</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资金管理</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资金到位率</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资金到位率=（实际到位资金/预算资金）×100%。</w:t>
            </w:r>
          </w:p>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实际到位资金：一定时期（本年度或项目期）内落实到具体项目的资金。</w:t>
            </w:r>
          </w:p>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预算执行率</w:t>
            </w:r>
          </w:p>
        </w:tc>
        <w:tc>
          <w:tcPr>
            <w:tcW w:w="927"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项目预算资金是否按照计划执行，用以反映或考核项目预算执行情况。</w:t>
            </w:r>
          </w:p>
        </w:tc>
        <w:tc>
          <w:tcPr>
            <w:tcW w:w="2048"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预算执行率=（实际支出资金/实际到位资金）×100%。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资金管理</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资金使用</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合规性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①是否符合国家财经法规和财务管理制度以及有关专项资金管理办法的规定；</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②资金的拨付是否有完整的审批程序和手续；</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③是否符合项目预算批复或合同规定的用途；</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组织实施</w:t>
            </w:r>
          </w:p>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管理制度</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健全性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①是否已制定或具有相应的财务和业务管理制度；</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制度执行</w:t>
            </w:r>
          </w:p>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有效性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①是否遵守相关法律法规和相关管理规定；</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②项目调整及支出调整手续是否完备；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③项目合同书、验收报告、技术鉴定等资料是否齐全并及时归档；</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w:t>
            </w: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产出数量</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实际完成率</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实际完成率=（实际产出数/计划产出数）×100%。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实际产出数：一定时期（本年度或项目期）内项目实际产出的产品或提供的服务数量。</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产出质量</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质量达标率</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质量达标率=（质量达标产出数/实际产出数）×100%。</w:t>
            </w:r>
          </w:p>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产出时效</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完成及时性</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实际完成时间：项目实施单位完成该项目实际所耗用的时间。</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产出成本</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成本节约率</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成本节约率=[（计划成本-实际成本）/计划成本]×100%。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实际成本：项目实施单位如期、保质、保量完成既定工作目标实际所耗费的支出。</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1363" w:type="dxa"/>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效益　</w:t>
            </w:r>
          </w:p>
        </w:tc>
        <w:tc>
          <w:tcPr>
            <w:tcW w:w="301" w:type="pct"/>
            <w:vMerge w:val="restar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项目效益　</w:t>
            </w: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实施效益</w:t>
            </w:r>
          </w:p>
        </w:tc>
        <w:tc>
          <w:tcPr>
            <w:tcW w:w="927" w:type="pct"/>
            <w:shd w:val="clear" w:color="auto" w:fill="FFFFFF"/>
            <w:vAlign w:val="center"/>
          </w:tcPr>
          <w:p>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项目实施所产生的效益。</w:t>
            </w:r>
          </w:p>
        </w:tc>
        <w:tc>
          <w:tcPr>
            <w:tcW w:w="2048" w:type="pct"/>
            <w:shd w:val="clear" w:color="auto"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537" w:type="pct"/>
            <w:shd w:val="clear" w:color="auto"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44" w:type="pct"/>
            <w:shd w:val="clear" w:color="auto" w:fill="FFFFFF"/>
            <w:vAlign w:val="center"/>
          </w:tcPr>
          <w:p>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满意度</w:t>
            </w:r>
          </w:p>
        </w:tc>
        <w:tc>
          <w:tcPr>
            <w:tcW w:w="927"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bl>
    <w:p>
      <w:pPr>
        <w:pStyle w:val="10"/>
        <w:rPr>
          <w:rFonts w:hint="eastAsia"/>
        </w:rPr>
      </w:pPr>
    </w:p>
    <w:p>
      <w:pPr>
        <w:spacing w:line="600" w:lineRule="exact"/>
        <w:rPr>
          <w:rFonts w:hint="eastAsia" w:ascii="仿宋_GB2312" w:hAnsi="仿宋_GB2312" w:eastAsia="仿宋_GB2312" w:cs="仿宋_GB2312"/>
          <w:bCs/>
          <w:sz w:val="32"/>
          <w:szCs w:val="32"/>
        </w:rPr>
      </w:pPr>
    </w:p>
    <w:p>
      <w:pPr>
        <w:pStyle w:val="4"/>
        <w:rPr>
          <w:rFonts w:hint="eastAsia" w:ascii="仿宋_GB2312" w:hAnsi="仿宋_GB2312" w:eastAsia="仿宋_GB2312" w:cs="仿宋_GB2312"/>
          <w:bCs/>
          <w:sz w:val="32"/>
          <w:szCs w:val="32"/>
        </w:rPr>
      </w:pPr>
    </w:p>
    <w:p>
      <w:pPr>
        <w:pStyle w:val="4"/>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bCs/>
          <w:sz w:val="32"/>
          <w:szCs w:val="32"/>
        </w:rPr>
      </w:pPr>
    </w:p>
    <w:p>
      <w:pPr>
        <w:spacing w:line="600" w:lineRule="exact"/>
        <w:rPr>
          <w:rFonts w:hint="eastAsia" w:ascii="仿宋_GB2312" w:hAnsi="仿宋_GB2312" w:eastAsia="仿宋_GB2312" w:cs="仿宋_GB2312"/>
          <w:lang w:val="en-US" w:eastAsia="zh-CN"/>
        </w:rPr>
      </w:pPr>
      <w:r>
        <w:rPr>
          <w:rFonts w:hint="eastAsia" w:ascii="仿宋_GB2312" w:hAnsi="仿宋_GB2312" w:eastAsia="仿宋_GB2312" w:cs="仿宋_GB2312"/>
          <w:bCs/>
          <w:sz w:val="32"/>
          <w:szCs w:val="32"/>
        </w:rPr>
        <w:t>附件</w:t>
      </w:r>
      <w:r>
        <w:rPr>
          <w:rFonts w:hint="eastAsia" w:ascii="仿宋_GB2312" w:hAnsi="仿宋_GB2312" w:eastAsia="仿宋_GB2312" w:cs="仿宋_GB2312"/>
          <w:bCs/>
          <w:sz w:val="32"/>
          <w:szCs w:val="32"/>
          <w:lang w:val="en-US" w:eastAsia="zh-CN"/>
        </w:rPr>
        <w:t>2</w:t>
      </w:r>
    </w:p>
    <w:p>
      <w:pPr>
        <w:rPr>
          <w:color w:val="auto"/>
        </w:rPr>
      </w:pPr>
    </w:p>
    <w:p>
      <w:pPr>
        <w:rPr>
          <w:color w:val="auto"/>
        </w:rPr>
      </w:pPr>
    </w:p>
    <w:tbl>
      <w:tblPr>
        <w:tblStyle w:val="14"/>
        <w:tblW w:w="4863" w:type="pct"/>
        <w:tblInd w:w="1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2"/>
        <w:gridCol w:w="629"/>
        <w:gridCol w:w="516"/>
        <w:gridCol w:w="342"/>
        <w:gridCol w:w="1334"/>
        <w:gridCol w:w="554"/>
        <w:gridCol w:w="659"/>
        <w:gridCol w:w="623"/>
        <w:gridCol w:w="576"/>
        <w:gridCol w:w="1274"/>
        <w:gridCol w:w="1100"/>
        <w:gridCol w:w="485"/>
        <w:gridCol w:w="1006"/>
        <w:gridCol w:w="1050"/>
        <w:gridCol w:w="532"/>
        <w:gridCol w:w="1199"/>
        <w:gridCol w:w="596"/>
        <w:gridCol w:w="8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000" w:type="pct"/>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2024年度项目支出绩效自评表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000" w:type="pct"/>
            <w:gridSpan w:val="18"/>
            <w:tcBorders>
              <w:top w:val="nil"/>
              <w:left w:val="nil"/>
              <w:bottom w:val="nil"/>
              <w:right w:val="nil"/>
            </w:tcBorders>
            <w:shd w:val="clear" w:color="auto" w:fill="auto"/>
            <w:vAlign w:val="top"/>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6" w:hRule="atLeast"/>
        </w:trPr>
        <w:tc>
          <w:tcPr>
            <w:tcW w:w="56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项目名称</w:t>
            </w:r>
          </w:p>
        </w:tc>
        <w:tc>
          <w:tcPr>
            <w:tcW w:w="4431"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新疆维吾尔自治区产品质量合格率统计调查项目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56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主管部门</w:t>
            </w:r>
          </w:p>
        </w:tc>
        <w:tc>
          <w:tcPr>
            <w:tcW w:w="194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新疆维吾尔自治区市场监督管理局</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实施单位</w:t>
            </w:r>
          </w:p>
        </w:tc>
        <w:tc>
          <w:tcPr>
            <w:tcW w:w="191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新疆维吾尔自治区市场监督管理局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 w:hRule="atLeast"/>
        </w:trPr>
        <w:tc>
          <w:tcPr>
            <w:tcW w:w="568"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项目资金</w:t>
            </w:r>
            <w:r>
              <w:rPr>
                <w:rFonts w:hint="eastAsia" w:ascii="仿宋_GB2312" w:hAnsi="仿宋_GB2312" w:eastAsia="仿宋_GB2312" w:cs="仿宋_GB2312"/>
                <w:i w:val="0"/>
                <w:iCs w:val="0"/>
                <w:color w:val="auto"/>
                <w:kern w:val="0"/>
                <w:sz w:val="18"/>
                <w:szCs w:val="18"/>
                <w:u w:val="none"/>
                <w:lang w:val="en-US" w:eastAsia="zh-CN" w:bidi="ar"/>
              </w:rPr>
              <w:br w:type="textWrapping"/>
            </w:r>
            <w:r>
              <w:rPr>
                <w:rFonts w:hint="eastAsia" w:ascii="仿宋_GB2312" w:hAnsi="仿宋_GB2312" w:eastAsia="仿宋_GB2312" w:cs="仿宋_GB2312"/>
                <w:i w:val="0"/>
                <w:iCs w:val="0"/>
                <w:color w:val="auto"/>
                <w:kern w:val="0"/>
                <w:sz w:val="18"/>
                <w:szCs w:val="18"/>
                <w:u w:val="none"/>
                <w:lang w:val="en-US" w:eastAsia="zh-CN" w:bidi="ar"/>
              </w:rPr>
              <w:t>（万元）</w:t>
            </w: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年初预算数</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全年预算数</w:t>
            </w:r>
            <w:r>
              <w:rPr>
                <w:rStyle w:val="25"/>
                <w:rFonts w:hint="eastAsia" w:ascii="仿宋_GB2312" w:hAnsi="仿宋_GB2312" w:eastAsia="仿宋_GB2312" w:cs="仿宋_GB2312"/>
                <w:color w:val="auto"/>
                <w:sz w:val="18"/>
                <w:szCs w:val="18"/>
                <w:lang w:val="en-US" w:eastAsia="zh-CN" w:bidi="ar"/>
              </w:rPr>
              <w:br w:type="textWrapping"/>
            </w:r>
            <w:r>
              <w:rPr>
                <w:rStyle w:val="26"/>
                <w:rFonts w:hint="eastAsia" w:ascii="仿宋_GB2312" w:hAnsi="仿宋_GB2312" w:eastAsia="仿宋_GB2312" w:cs="仿宋_GB2312"/>
                <w:color w:val="auto"/>
                <w:sz w:val="18"/>
                <w:szCs w:val="18"/>
                <w:lang w:val="en-US" w:eastAsia="zh-CN" w:bidi="ar"/>
              </w:rPr>
              <w:t>（调整后预算数）</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全年执行数</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分值</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执行率</w:t>
            </w:r>
            <w:r>
              <w:rPr>
                <w:rStyle w:val="24"/>
                <w:rFonts w:hint="eastAsia" w:ascii="仿宋_GB2312" w:hAnsi="仿宋_GB2312" w:eastAsia="仿宋_GB2312" w:cs="仿宋_GB2312"/>
                <w:color w:val="auto"/>
                <w:sz w:val="18"/>
                <w:szCs w:val="18"/>
                <w:lang w:val="en-US" w:eastAsia="zh-CN" w:bidi="ar"/>
              </w:rPr>
              <w:br w:type="textWrapping"/>
            </w:r>
            <w:r>
              <w:rPr>
                <w:rStyle w:val="27"/>
                <w:rFonts w:hint="eastAsia" w:ascii="仿宋_GB2312" w:hAnsi="仿宋_GB2312" w:eastAsia="仿宋_GB2312" w:cs="仿宋_GB2312"/>
                <w:color w:val="auto"/>
                <w:sz w:val="18"/>
                <w:szCs w:val="18"/>
                <w:lang w:val="en-US" w:eastAsia="zh-CN" w:bidi="ar"/>
              </w:rPr>
              <w:t>(执行数/全年预算数）</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年度资金总额</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772.2</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其中：当年财政拨款</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772.2</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 xml:space="preserve">      上年结转资金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 xml:space="preserve">  其他资金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8" w:hRule="atLeast"/>
        </w:trPr>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年度总体</w:t>
            </w:r>
            <w:r>
              <w:rPr>
                <w:rFonts w:hint="eastAsia" w:ascii="仿宋_GB2312" w:hAnsi="仿宋_GB2312" w:eastAsia="仿宋_GB2312" w:cs="仿宋_GB2312"/>
                <w:i w:val="0"/>
                <w:iCs w:val="0"/>
                <w:color w:val="auto"/>
                <w:kern w:val="0"/>
                <w:sz w:val="18"/>
                <w:szCs w:val="18"/>
                <w:u w:val="none"/>
                <w:lang w:val="en-US" w:eastAsia="zh-CN" w:bidi="ar"/>
              </w:rPr>
              <w:br w:type="textWrapping"/>
            </w:r>
            <w:r>
              <w:rPr>
                <w:rFonts w:hint="eastAsia" w:ascii="仿宋_GB2312" w:hAnsi="仿宋_GB2312" w:eastAsia="仿宋_GB2312" w:cs="仿宋_GB2312"/>
                <w:i w:val="0"/>
                <w:iCs w:val="0"/>
                <w:color w:val="auto"/>
                <w:kern w:val="0"/>
                <w:sz w:val="18"/>
                <w:szCs w:val="18"/>
                <w:u w:val="none"/>
                <w:lang w:val="en-US" w:eastAsia="zh-CN" w:bidi="ar"/>
              </w:rPr>
              <w:t>目标</w:t>
            </w:r>
          </w:p>
        </w:tc>
        <w:tc>
          <w:tcPr>
            <w:tcW w:w="2359"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预期目标</w:t>
            </w:r>
          </w:p>
        </w:tc>
        <w:tc>
          <w:tcPr>
            <w:tcW w:w="248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359"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目标1：通过开展自治区产品质量合格率监测调查工作，可以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目标2：调查结果将用于我区国民经济和社会发展公报、高质量发展综合绩效考评、地（州、市）政府质量工作考核、质量状况分析，以及自治区党委、人民政府要求的其他用途。</w:t>
            </w:r>
          </w:p>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预期目标交付物一是2024年自治区产品质量合格率统计调查实施方案；二是2024年自治区产品质量合格率统计调查分析报告；三是2024年自治区产品质量合格率统计调查要情专报。</w:t>
            </w:r>
          </w:p>
        </w:tc>
        <w:tc>
          <w:tcPr>
            <w:tcW w:w="248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kern w:val="0"/>
                <w:sz w:val="18"/>
                <w:szCs w:val="18"/>
                <w:u w:val="none"/>
                <w:lang w:bidi="ar"/>
              </w:rPr>
              <w:t>2024年开展自治区产品质量合格率监测调查工作，完成检测样本2145批次，圆满高质完成各项抽检工作，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6" w:hRule="atLeast"/>
        </w:trPr>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绩效指标</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一级指标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二级指标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三级指标</w:t>
            </w:r>
          </w:p>
        </w:tc>
        <w:tc>
          <w:tcPr>
            <w:tcW w:w="440"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年度指标值</w:t>
            </w:r>
          </w:p>
        </w:tc>
        <w:tc>
          <w:tcPr>
            <w:tcW w:w="432"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实际完成值</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分值</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得分</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指标完成率</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偏差原因分析及改进措施</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sz w:val="18"/>
                <w:szCs w:val="18"/>
                <w:lang w:val="en-US" w:eastAsia="zh-CN"/>
              </w:rPr>
              <w:t>上年完成情况</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sz w:val="18"/>
                <w:szCs w:val="18"/>
                <w:lang w:val="en-US" w:eastAsia="zh-CN"/>
              </w:rPr>
              <w:t>佐证资料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产出指标</w:t>
            </w:r>
          </w:p>
        </w:tc>
        <w:tc>
          <w:tcPr>
            <w:tcW w:w="31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数量指标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检测样本批次</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&gt;=2000批次</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2145批次</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7.42</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107.25%</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年初任务检测样本2000批次，按照任务工作需要，实际检测样品2145批次</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完成率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7.58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检测样本实际完成率为100%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抽检完成率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&gt;98%</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7.84</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102.04%</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产品质量合格率检测样本抽检完成率为100%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完成各项工作质量系数</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达标</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达标</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时效指标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工作时效率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7.58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产品质量合格率项目实际工作时效率为100%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成本指标</w:t>
            </w:r>
          </w:p>
        </w:tc>
        <w:tc>
          <w:tcPr>
            <w:tcW w:w="31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经济成本指标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质量监督经费</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&lt;=722.20万元</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722.2万元</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p>
        </w:tc>
        <w:tc>
          <w:tcPr>
            <w:tcW w:w="311"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经济成本指标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综合管理经费</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&lt;=50万元</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50万元</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效益指标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社会服务能力</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有所提升</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有所提升</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企业效益增加</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社会效益指标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制造业产品持续健康发展</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社会效益指标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制造业产品质量合格率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&gt;=92%</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92%</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满意度指标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服务对象满意度</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制造业企业满意率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9.47</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制造业企业满意度实际为100%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051"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总分</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97.89</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18"/>
                <w:szCs w:val="18"/>
                <w:u w:val="none"/>
              </w:rPr>
            </w:pP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auto"/>
                <w:sz w:val="18"/>
                <w:szCs w:val="18"/>
                <w:u w:val="none"/>
              </w:rPr>
            </w:pPr>
          </w:p>
        </w:tc>
      </w:tr>
    </w:tbl>
    <w:p>
      <w:pPr>
        <w:rPr>
          <w:rFonts w:hint="eastAsia" w:ascii="仿宋_GB2312" w:hAnsi="仿宋_GB2312" w:eastAsia="仿宋_GB2312" w:cs="仿宋_GB2312"/>
          <w:sz w:val="18"/>
          <w:szCs w:val="18"/>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27813159"/>
    <w:multiLevelType w:val="singleLevel"/>
    <w:tmpl w:val="27813159"/>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NmIzMWU0MTNhZWU2MmNmYzVmYzBlNTRlMTFkYTQifQ=="/>
  </w:docVars>
  <w:rsids>
    <w:rsidRoot w:val="FF6C4049"/>
    <w:rsid w:val="006F7242"/>
    <w:rsid w:val="007B168A"/>
    <w:rsid w:val="008B2CFE"/>
    <w:rsid w:val="00F26FF6"/>
    <w:rsid w:val="022A49B8"/>
    <w:rsid w:val="0433224A"/>
    <w:rsid w:val="059A1CFC"/>
    <w:rsid w:val="063522A9"/>
    <w:rsid w:val="07397B77"/>
    <w:rsid w:val="085A5FF7"/>
    <w:rsid w:val="0A9A6B7F"/>
    <w:rsid w:val="0B156206"/>
    <w:rsid w:val="0B667166"/>
    <w:rsid w:val="0BA63302"/>
    <w:rsid w:val="0BDF05C2"/>
    <w:rsid w:val="0F3525D8"/>
    <w:rsid w:val="0F7B1B1F"/>
    <w:rsid w:val="0FEC127A"/>
    <w:rsid w:val="10C40D26"/>
    <w:rsid w:val="12865C3B"/>
    <w:rsid w:val="13471461"/>
    <w:rsid w:val="13B90F01"/>
    <w:rsid w:val="13E1581F"/>
    <w:rsid w:val="147E4E1C"/>
    <w:rsid w:val="151A266A"/>
    <w:rsid w:val="162C08A7"/>
    <w:rsid w:val="181066D2"/>
    <w:rsid w:val="1A584361"/>
    <w:rsid w:val="1AC94917"/>
    <w:rsid w:val="1B9C202B"/>
    <w:rsid w:val="1C671E73"/>
    <w:rsid w:val="20014B53"/>
    <w:rsid w:val="21115B02"/>
    <w:rsid w:val="2208666C"/>
    <w:rsid w:val="22513887"/>
    <w:rsid w:val="22E449E3"/>
    <w:rsid w:val="2323365A"/>
    <w:rsid w:val="26EB48BA"/>
    <w:rsid w:val="273B6B9C"/>
    <w:rsid w:val="27B64475"/>
    <w:rsid w:val="29A94291"/>
    <w:rsid w:val="29E74DB9"/>
    <w:rsid w:val="2DCC67A0"/>
    <w:rsid w:val="2DE64CDC"/>
    <w:rsid w:val="2F2F5238"/>
    <w:rsid w:val="312524FC"/>
    <w:rsid w:val="36392E40"/>
    <w:rsid w:val="364F7008"/>
    <w:rsid w:val="3737156E"/>
    <w:rsid w:val="382D2531"/>
    <w:rsid w:val="38CA40DD"/>
    <w:rsid w:val="390C6730"/>
    <w:rsid w:val="395F2B56"/>
    <w:rsid w:val="3A0948D8"/>
    <w:rsid w:val="3BECE841"/>
    <w:rsid w:val="3DE969DD"/>
    <w:rsid w:val="3FEEA136"/>
    <w:rsid w:val="3FF7797D"/>
    <w:rsid w:val="42DE4FEF"/>
    <w:rsid w:val="43993170"/>
    <w:rsid w:val="4450382F"/>
    <w:rsid w:val="44B10046"/>
    <w:rsid w:val="44D53D34"/>
    <w:rsid w:val="482A083B"/>
    <w:rsid w:val="49535B70"/>
    <w:rsid w:val="4EF37BD9"/>
    <w:rsid w:val="4FF633D3"/>
    <w:rsid w:val="507E7976"/>
    <w:rsid w:val="51834A39"/>
    <w:rsid w:val="534149C8"/>
    <w:rsid w:val="56056996"/>
    <w:rsid w:val="59036C6A"/>
    <w:rsid w:val="59C23F72"/>
    <w:rsid w:val="5AFB3EAD"/>
    <w:rsid w:val="5BA069F2"/>
    <w:rsid w:val="5BFF6039"/>
    <w:rsid w:val="5D76A616"/>
    <w:rsid w:val="5D7F20B9"/>
    <w:rsid w:val="5D99194B"/>
    <w:rsid w:val="5DAC7D0E"/>
    <w:rsid w:val="5EDF899C"/>
    <w:rsid w:val="5F98B5AF"/>
    <w:rsid w:val="5FFE8511"/>
    <w:rsid w:val="5FFEACE2"/>
    <w:rsid w:val="60302C77"/>
    <w:rsid w:val="604E1D70"/>
    <w:rsid w:val="61E2226C"/>
    <w:rsid w:val="63B80031"/>
    <w:rsid w:val="63D95197"/>
    <w:rsid w:val="643EE26D"/>
    <w:rsid w:val="65031DA0"/>
    <w:rsid w:val="68AA5354"/>
    <w:rsid w:val="694D7A8E"/>
    <w:rsid w:val="69C47890"/>
    <w:rsid w:val="6B5670CE"/>
    <w:rsid w:val="6D026951"/>
    <w:rsid w:val="6D042B59"/>
    <w:rsid w:val="6D2734B5"/>
    <w:rsid w:val="6D317DF2"/>
    <w:rsid w:val="6D8210E8"/>
    <w:rsid w:val="6DCE5F04"/>
    <w:rsid w:val="6DFEEA33"/>
    <w:rsid w:val="6EA2262A"/>
    <w:rsid w:val="6EF82672"/>
    <w:rsid w:val="6F5C41AC"/>
    <w:rsid w:val="6F7B468B"/>
    <w:rsid w:val="6FAF6C78"/>
    <w:rsid w:val="70ED5BEC"/>
    <w:rsid w:val="71ED695A"/>
    <w:rsid w:val="7317C656"/>
    <w:rsid w:val="734ED73F"/>
    <w:rsid w:val="746C5BB4"/>
    <w:rsid w:val="74D23FB8"/>
    <w:rsid w:val="75A02C3D"/>
    <w:rsid w:val="777F661E"/>
    <w:rsid w:val="77FD8BE9"/>
    <w:rsid w:val="790A4622"/>
    <w:rsid w:val="79A9BD3F"/>
    <w:rsid w:val="7A293BFF"/>
    <w:rsid w:val="7AFB307B"/>
    <w:rsid w:val="7BFFFDD0"/>
    <w:rsid w:val="7C336E5F"/>
    <w:rsid w:val="7C910303"/>
    <w:rsid w:val="7D7A5F86"/>
    <w:rsid w:val="7EB97C47"/>
    <w:rsid w:val="7EED169F"/>
    <w:rsid w:val="7F37BB4E"/>
    <w:rsid w:val="7F5B8399"/>
    <w:rsid w:val="7FEF918E"/>
    <w:rsid w:val="7FF4FB6F"/>
    <w:rsid w:val="7FF7FF27"/>
    <w:rsid w:val="7FFDF714"/>
    <w:rsid w:val="AF3FCD8C"/>
    <w:rsid w:val="B9FA2A43"/>
    <w:rsid w:val="BF7BA1E4"/>
    <w:rsid w:val="BFDF04FA"/>
    <w:rsid w:val="BFE227EF"/>
    <w:rsid w:val="CF2A1ABD"/>
    <w:rsid w:val="D5F7E2B1"/>
    <w:rsid w:val="DA7D3CD9"/>
    <w:rsid w:val="DBDC0ADA"/>
    <w:rsid w:val="DEBFDD65"/>
    <w:rsid w:val="DEDE2B06"/>
    <w:rsid w:val="EBFA31C2"/>
    <w:rsid w:val="F3F4A11B"/>
    <w:rsid w:val="F9FD7907"/>
    <w:rsid w:val="FAEF933D"/>
    <w:rsid w:val="FB3A4A6A"/>
    <w:rsid w:val="FDFB6D80"/>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31"/>
    <w:basedOn w:val="15"/>
    <w:qFormat/>
    <w:uiPriority w:val="0"/>
    <w:rPr>
      <w:rFonts w:hint="eastAsia" w:ascii="宋体" w:hAnsi="宋体" w:eastAsia="宋体" w:cs="宋体"/>
      <w:color w:val="000000"/>
      <w:sz w:val="18"/>
      <w:szCs w:val="18"/>
      <w:u w:val="none"/>
    </w:rPr>
  </w:style>
  <w:style w:type="character" w:customStyle="1" w:styleId="25">
    <w:name w:val="font61"/>
    <w:basedOn w:val="15"/>
    <w:qFormat/>
    <w:uiPriority w:val="0"/>
    <w:rPr>
      <w:rFonts w:hint="eastAsia" w:ascii="宋体" w:hAnsi="宋体" w:eastAsia="宋体" w:cs="宋体"/>
      <w:color w:val="000000"/>
      <w:sz w:val="16"/>
      <w:szCs w:val="16"/>
      <w:u w:val="none"/>
    </w:rPr>
  </w:style>
  <w:style w:type="character" w:customStyle="1" w:styleId="26">
    <w:name w:val="font71"/>
    <w:basedOn w:val="15"/>
    <w:qFormat/>
    <w:uiPriority w:val="0"/>
    <w:rPr>
      <w:rFonts w:hint="eastAsia" w:ascii="宋体" w:hAnsi="宋体" w:eastAsia="宋体" w:cs="宋体"/>
      <w:color w:val="FF0000"/>
      <w:sz w:val="16"/>
      <w:szCs w:val="16"/>
      <w:u w:val="none"/>
    </w:rPr>
  </w:style>
  <w:style w:type="character" w:customStyle="1" w:styleId="27">
    <w:name w:val="font41"/>
    <w:basedOn w:val="15"/>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11345</Words>
  <Characters>11733</Characters>
  <Lines>58</Lines>
  <Paragraphs>16</Paragraphs>
  <TotalTime>35</TotalTime>
  <ScaleCrop>false</ScaleCrop>
  <LinksUpToDate>false</LinksUpToDate>
  <CharactersWithSpaces>11738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2023-03-09T21:13:00Z</dcterms:created>
  <dc:creator>审核人</dc:creator>
  <cp:lastModifiedBy>admin</cp:lastModifiedBy>
  <dcterms:modified xsi:type="dcterms:W3CDTF">2025-03-25T10:03:55Z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CA736FFF0CB04FACAA42F499444C5EA8_13</vt:lpwstr>
  </property>
  <property fmtid="{D5CDD505-2E9C-101B-9397-08002B2CF9AE}" pid="4" name="KSOTemplateDocerSaveRecord">
    <vt:lpwstr>eyJoZGlkIjoiNjY2NzEwZWVhMWZlNDZlMTE3NDBlNzBjOTU5NDMxNTEiLCJ1c2VySWQiOiI2NTM1MTIyMzEifQ==</vt:lpwstr>
  </property>
</Properties>
</file>