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黑体" w:hAnsi="黑体" w:eastAsia="黑体" w:cs="黑体"/>
          <w:bCs/>
          <w:kern w:val="0"/>
          <w:sz w:val="32"/>
          <w:szCs w:val="32"/>
        </w:rPr>
      </w:pPr>
      <w:r>
        <w:rPr>
          <w:rFonts w:hint="eastAsia" w:ascii="黑体" w:hAnsi="黑体" w:eastAsia="黑体" w:cs="黑体"/>
          <w:bCs/>
          <w:kern w:val="0"/>
          <w:sz w:val="32"/>
          <w:szCs w:val="32"/>
        </w:rPr>
        <w:t>附件2：</w:t>
      </w:r>
    </w:p>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自治区市场监督管理宣传信息中心</w:t>
      </w:r>
    </w:p>
    <w:p>
      <w:pPr>
        <w:spacing w:line="540" w:lineRule="exact"/>
        <w:jc w:val="center"/>
        <w:rPr>
          <w:rFonts w:eastAsia="方正小标宋_GBK"/>
          <w:kern w:val="0"/>
          <w:sz w:val="48"/>
          <w:szCs w:val="48"/>
        </w:rPr>
      </w:pPr>
      <w:r>
        <w:rPr>
          <w:rFonts w:eastAsia="方正小标宋_GBK"/>
          <w:kern w:val="0"/>
          <w:sz w:val="48"/>
          <w:szCs w:val="48"/>
        </w:rPr>
        <w:t>资金项目支出绩效评价</w:t>
      </w:r>
    </w:p>
    <w:p>
      <w:pPr>
        <w:spacing w:line="540" w:lineRule="exact"/>
        <w:jc w:val="center"/>
        <w:rPr>
          <w:rFonts w:eastAsia="方正小标宋_GBK"/>
          <w:kern w:val="0"/>
          <w:sz w:val="48"/>
          <w:szCs w:val="48"/>
        </w:rPr>
      </w:pPr>
      <w:r>
        <w:rPr>
          <w:rFonts w:eastAsia="方正小标宋_GBK"/>
          <w:kern w:val="0"/>
          <w:sz w:val="48"/>
          <w:szCs w:val="48"/>
        </w:rPr>
        <w:t>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2</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default" w:ascii="Times New Roman" w:hAnsi="Times New Roman" w:eastAsia="仿宋_GB2312" w:cs="Times New Roman"/>
          <w:b w:val="0"/>
          <w:bCs w:val="0"/>
          <w:kern w:val="0"/>
          <w:sz w:val="36"/>
          <w:szCs w:val="36"/>
          <w:rPrChange w:id="0" w:author="ll" w:date="2023-08-18T16:27:14Z">
            <w:rPr>
              <w:rFonts w:hint="eastAsia" w:ascii="宋体" w:hAnsi="宋体" w:cs="仿宋_GB2312"/>
              <w:b/>
              <w:bCs/>
              <w:color w:val="000000"/>
              <w:kern w:val="0"/>
              <w:sz w:val="32"/>
              <w:szCs w:val="32"/>
            </w:rPr>
          </w:rPrChange>
        </w:rPr>
        <w:t>市场监督综合事务管理专项经费</w:t>
      </w:r>
    </w:p>
    <w:p>
      <w:pPr>
        <w:spacing w:line="560" w:lineRule="exact"/>
        <w:ind w:left="1493" w:leftChars="684" w:hanging="57" w:hangingChars="16"/>
        <w:rPr>
          <w:rFonts w:eastAsia="仿宋_GB2312"/>
          <w:kern w:val="0"/>
          <w:sz w:val="36"/>
          <w:szCs w:val="36"/>
        </w:rPr>
      </w:pPr>
      <w:r>
        <w:rPr>
          <w:rFonts w:eastAsia="仿宋_GB2312"/>
          <w:kern w:val="0"/>
          <w:sz w:val="36"/>
          <w:szCs w:val="36"/>
        </w:rPr>
        <w:t>实施单位（公章）：</w:t>
      </w:r>
      <w:r>
        <w:rPr>
          <w:rFonts w:hint="default" w:ascii="Times New Roman" w:hAnsi="Times New Roman" w:eastAsia="仿宋_GB2312" w:cs="Times New Roman"/>
          <w:b w:val="0"/>
          <w:bCs w:val="0"/>
          <w:kern w:val="0"/>
          <w:sz w:val="36"/>
          <w:szCs w:val="36"/>
          <w:rPrChange w:id="1" w:author="ll" w:date="2023-08-18T16:27:22Z">
            <w:rPr>
              <w:rFonts w:hint="eastAsia" w:ascii="宋体" w:hAnsi="宋体" w:cs="仿宋_GB2312"/>
              <w:b/>
              <w:bCs/>
              <w:color w:val="000000"/>
              <w:kern w:val="0"/>
              <w:sz w:val="32"/>
              <w:szCs w:val="32"/>
            </w:rPr>
          </w:rPrChange>
        </w:rPr>
        <w:t>自治区市场监管宣传信息中心（自治区广告监测中心）</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default" w:ascii="Times New Roman" w:hAnsi="Times New Roman" w:eastAsia="仿宋_GB2312" w:cs="Times New Roman"/>
          <w:b w:val="0"/>
          <w:bCs w:val="0"/>
          <w:kern w:val="0"/>
          <w:sz w:val="36"/>
          <w:szCs w:val="36"/>
          <w:rPrChange w:id="2" w:author="ll" w:date="2023-08-18T16:27:26Z">
            <w:rPr>
              <w:rFonts w:hint="eastAsia" w:ascii="宋体" w:hAnsi="宋体" w:cs="仿宋_GB2312"/>
              <w:b/>
              <w:bCs/>
              <w:color w:val="000000"/>
              <w:kern w:val="0"/>
              <w:sz w:val="32"/>
              <w:szCs w:val="32"/>
            </w:rPr>
          </w:rPrChange>
        </w:rPr>
        <w:t>自治区市场监督管理局</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巩志</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2023</w:t>
      </w:r>
      <w:r>
        <w:rPr>
          <w:rFonts w:eastAsia="仿宋_GB2312"/>
          <w:kern w:val="0"/>
          <w:sz w:val="36"/>
          <w:szCs w:val="36"/>
        </w:rPr>
        <w:t>年</w:t>
      </w:r>
      <w:r>
        <w:rPr>
          <w:rFonts w:hint="eastAsia" w:eastAsia="仿宋_GB2312"/>
          <w:kern w:val="0"/>
          <w:sz w:val="36"/>
          <w:szCs w:val="36"/>
        </w:rPr>
        <w:t>3</w:t>
      </w:r>
      <w:r>
        <w:rPr>
          <w:rFonts w:eastAsia="仿宋_GB2312"/>
          <w:kern w:val="0"/>
          <w:sz w:val="36"/>
          <w:szCs w:val="36"/>
        </w:rPr>
        <w:t>月</w:t>
      </w:r>
      <w:r>
        <w:rPr>
          <w:rFonts w:hint="eastAsia" w:eastAsia="仿宋_GB2312"/>
          <w:kern w:val="0"/>
          <w:sz w:val="36"/>
          <w:szCs w:val="36"/>
        </w:rPr>
        <w:t>14</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540" w:lineRule="exact"/>
        <w:ind w:firstLine="640" w:firstLineChars="200"/>
        <w:rPr>
          <w:rStyle w:val="23"/>
          <w:rFonts w:eastAsia="黑体"/>
          <w:bCs w:val="0"/>
          <w:spacing w:val="-4"/>
          <w:sz w:val="32"/>
          <w:szCs w:val="32"/>
          <w:highlight w:val="yellow"/>
        </w:rPr>
      </w:pPr>
      <w:r>
        <w:rPr>
          <w:rFonts w:hint="eastAsia" w:eastAsia="仿宋_GB2312"/>
          <w:sz w:val="32"/>
          <w:szCs w:val="32"/>
        </w:rPr>
        <w:t>2022年，自治区市场监督管理宣传工作的主要任务是坚持以习近平新时代中国特色社会主义思想为指导，增强“四个意识”、坚定“四个自信”、做到“两个维护”，更加自觉地在思想上政治上行动上同以习近平同志为核心的党中央保持高度一致，深刻理解习近平总书记重要讲话的精神实质、丰富内涵，深刻领会“两个确立”的决定性意义，完整准确全面贯彻新时代党的治疆方略，立足新发展阶段、贯彻新发展理念、构建新发展格局，着力提高市场监管新闻舆论传播力、引导力、影响力、公信力，围绕市场监管中心工作，坚持正确政治方向和舆论导向，做大做强正面宣传，创新宣传报道形式，健全完善宣传机制，努力为市场监管改革发展营造良好舆论环境。</w:t>
      </w:r>
    </w:p>
    <w:p>
      <w:pPr>
        <w:pStyle w:val="2"/>
        <w:numPr>
          <w:ilvl w:val="0"/>
          <w:numId w:val="1"/>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600" w:lineRule="exact"/>
        <w:ind w:firstLine="640" w:firstLineChars="200"/>
        <w:rPr>
          <w:rFonts w:eastAsia="仿宋_GB2312"/>
          <w:sz w:val="32"/>
          <w:szCs w:val="32"/>
        </w:rPr>
      </w:pPr>
      <w:r>
        <w:rPr>
          <w:rFonts w:eastAsia="仿宋_GB2312"/>
          <w:sz w:val="32"/>
          <w:szCs w:val="32"/>
        </w:rPr>
        <w:t>项目</w:t>
      </w:r>
      <w:r>
        <w:rPr>
          <w:rFonts w:hint="eastAsia" w:eastAsia="仿宋_GB2312"/>
          <w:sz w:val="32"/>
          <w:szCs w:val="32"/>
        </w:rPr>
        <w:t>主要内容</w:t>
      </w:r>
      <w:r>
        <w:rPr>
          <w:rFonts w:eastAsia="仿宋_GB2312"/>
          <w:sz w:val="32"/>
          <w:szCs w:val="32"/>
        </w:rPr>
        <w:t>：</w:t>
      </w:r>
      <w:r>
        <w:rPr>
          <w:rFonts w:hint="eastAsia" w:eastAsia="仿宋_GB2312"/>
          <w:sz w:val="32"/>
          <w:szCs w:val="32"/>
        </w:rPr>
        <w:t>市场监督综合事务管理专项经费</w:t>
      </w:r>
    </w:p>
    <w:p>
      <w:pPr>
        <w:spacing w:line="60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rPr>
        <w:t>295.78</w:t>
      </w:r>
      <w:r>
        <w:rPr>
          <w:rFonts w:eastAsia="仿宋_GB2312"/>
          <w:sz w:val="32"/>
          <w:szCs w:val="32"/>
        </w:rPr>
        <w:t>万元，其中：财政本级资金</w:t>
      </w:r>
      <w:r>
        <w:rPr>
          <w:rFonts w:hint="eastAsia" w:eastAsia="仿宋_GB2312"/>
          <w:sz w:val="32"/>
          <w:szCs w:val="32"/>
        </w:rPr>
        <w:t>295.78</w:t>
      </w:r>
      <w:r>
        <w:rPr>
          <w:rFonts w:eastAsia="仿宋_GB2312"/>
          <w:sz w:val="32"/>
          <w:szCs w:val="32"/>
        </w:rPr>
        <w:t>万元。项目实际支出</w:t>
      </w:r>
      <w:r>
        <w:rPr>
          <w:rFonts w:hint="eastAsia" w:eastAsia="仿宋_GB2312"/>
          <w:sz w:val="32"/>
          <w:szCs w:val="32"/>
        </w:rPr>
        <w:t>295.78</w:t>
      </w:r>
      <w:r>
        <w:rPr>
          <w:rFonts w:eastAsia="仿宋_GB2312"/>
          <w:sz w:val="32"/>
          <w:szCs w:val="32"/>
        </w:rPr>
        <w:t>万元，支出率为100%。</w:t>
      </w:r>
    </w:p>
    <w:p>
      <w:pPr>
        <w:spacing w:line="60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eastAsia="仿宋_GB2312"/>
          <w:sz w:val="20"/>
          <w:szCs w:val="20"/>
        </w:rPr>
      </w:pPr>
      <w:r>
        <w:rPr>
          <w:rFonts w:eastAsia="仿宋_GB2312"/>
          <w:sz w:val="32"/>
          <w:szCs w:val="32"/>
        </w:rPr>
        <w:t>（1）资金安排</w:t>
      </w:r>
    </w:p>
    <w:p>
      <w:pPr>
        <w:spacing w:line="60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该项目年初预算数</w:t>
      </w:r>
      <w:r>
        <w:rPr>
          <w:rFonts w:eastAsia="仿宋_GB2312"/>
          <w:color w:val="auto"/>
          <w:sz w:val="32"/>
          <w:szCs w:val="32"/>
        </w:rPr>
        <w:t>300</w:t>
      </w:r>
      <w:r>
        <w:rPr>
          <w:rFonts w:hint="eastAsia" w:ascii="仿宋_GB2312" w:hAnsi="仿宋_GB2312" w:eastAsia="仿宋_GB2312" w:cs="仿宋_GB2312"/>
          <w:color w:val="auto"/>
          <w:sz w:val="32"/>
          <w:szCs w:val="32"/>
        </w:rPr>
        <w:t>万元，全年预算数3</w:t>
      </w:r>
      <w:r>
        <w:rPr>
          <w:rFonts w:ascii="仿宋_GB2312" w:hAnsi="仿宋_GB2312" w:eastAsia="仿宋_GB2312" w:cs="仿宋_GB2312"/>
          <w:color w:val="auto"/>
          <w:sz w:val="32"/>
          <w:szCs w:val="32"/>
        </w:rPr>
        <w:t>00</w:t>
      </w:r>
      <w:r>
        <w:rPr>
          <w:rFonts w:hint="eastAsia" w:ascii="仿宋_GB2312" w:hAnsi="仿宋_GB2312" w:eastAsia="仿宋_GB2312" w:cs="仿宋_GB2312"/>
          <w:color w:val="auto"/>
          <w:sz w:val="32"/>
          <w:szCs w:val="32"/>
        </w:rPr>
        <w:t>万元，实际总投入</w:t>
      </w:r>
      <w:r>
        <w:rPr>
          <w:rFonts w:hint="eastAsia" w:eastAsia="仿宋_GB2312"/>
          <w:color w:val="auto"/>
          <w:sz w:val="32"/>
          <w:szCs w:val="32"/>
        </w:rPr>
        <w:t>295.78</w:t>
      </w:r>
      <w:r>
        <w:rPr>
          <w:rFonts w:hint="eastAsia" w:ascii="仿宋_GB2312" w:hAnsi="仿宋_GB2312" w:eastAsia="仿宋_GB2312" w:cs="仿宋_GB2312"/>
          <w:color w:val="auto"/>
          <w:sz w:val="32"/>
          <w:szCs w:val="32"/>
        </w:rPr>
        <w:t>万元，该项目资金已全部落实到位。</w:t>
      </w:r>
    </w:p>
    <w:p>
      <w:pPr>
        <w:spacing w:line="60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rPr>
        <w:t>295.78</w:t>
      </w:r>
      <w:r>
        <w:rPr>
          <w:rFonts w:eastAsia="仿宋_GB2312"/>
          <w:sz w:val="32"/>
          <w:szCs w:val="32"/>
        </w:rPr>
        <w:t>万元，按照单位财务制度等相关规定，资金支出符合</w:t>
      </w:r>
      <w:r>
        <w:rPr>
          <w:rFonts w:hint="eastAsia" w:eastAsia="仿宋_GB2312"/>
          <w:sz w:val="32"/>
          <w:szCs w:val="32"/>
        </w:rPr>
        <w:t>市场监督综合事务管理</w:t>
      </w:r>
      <w:r>
        <w:rPr>
          <w:rFonts w:eastAsia="仿宋_GB2312"/>
          <w:sz w:val="32"/>
          <w:szCs w:val="32"/>
        </w:rPr>
        <w:t>专项资金费用范围，做到了专款专用。在项目资金拨付和使用过程中，为确保项目资金的安全性，提高项目资金使用效率，严格遵循</w:t>
      </w:r>
      <w:r>
        <w:rPr>
          <w:rFonts w:hint="eastAsia" w:eastAsia="仿宋_GB2312"/>
          <w:sz w:val="32"/>
          <w:szCs w:val="32"/>
        </w:rPr>
        <w:t>财政</w:t>
      </w:r>
      <w:r>
        <w:rPr>
          <w:rFonts w:eastAsia="仿宋_GB2312"/>
          <w:sz w:val="32"/>
          <w:szCs w:val="32"/>
        </w:rPr>
        <w:t>资金的拨付程序，认真审核项目实施各阶段的相关材料和手续，根据项目实施进展情况拨付资金。</w:t>
      </w:r>
    </w:p>
    <w:p>
      <w:pPr>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color w:val="auto"/>
          <w:kern w:val="2"/>
          <w:u w:val="none"/>
        </w:rPr>
        <w:t>该项目年初预算数300万元，全年预算数3</w:t>
      </w:r>
      <w:r>
        <w:rPr>
          <w:rFonts w:ascii="Times New Roman" w:hAnsi="Times New Roman" w:eastAsia="仿宋_GB2312"/>
          <w:b w:val="0"/>
          <w:bCs w:val="0"/>
          <w:color w:val="auto"/>
          <w:kern w:val="2"/>
          <w:u w:val="none"/>
        </w:rPr>
        <w:t>00</w:t>
      </w:r>
      <w:r>
        <w:rPr>
          <w:rFonts w:hint="eastAsia" w:ascii="Times New Roman" w:hAnsi="Times New Roman" w:eastAsia="仿宋_GB2312"/>
          <w:b w:val="0"/>
          <w:bCs w:val="0"/>
          <w:color w:val="auto"/>
          <w:kern w:val="2"/>
          <w:u w:val="none"/>
        </w:rPr>
        <w:t>万元</w:t>
      </w:r>
      <w:r>
        <w:rPr>
          <w:rFonts w:ascii="Times New Roman" w:hAnsi="Times New Roman" w:eastAsia="仿宋_GB2312"/>
          <w:b w:val="0"/>
          <w:bCs w:val="0"/>
          <w:kern w:val="2"/>
        </w:rPr>
        <w:t>，</w:t>
      </w:r>
      <w:r>
        <w:rPr>
          <w:rFonts w:hint="eastAsia" w:ascii="Times New Roman" w:hAnsi="Times New Roman" w:eastAsia="仿宋_GB2312"/>
          <w:b w:val="0"/>
          <w:bCs w:val="0"/>
          <w:kern w:val="2"/>
        </w:rPr>
        <w:t>全年执行数295.78万元，预算执行率为9</w:t>
      </w:r>
      <w:r>
        <w:rPr>
          <w:rFonts w:ascii="Times New Roman" w:hAnsi="Times New Roman" w:eastAsia="仿宋_GB2312"/>
          <w:b w:val="0"/>
          <w:bCs w:val="0"/>
          <w:kern w:val="2"/>
        </w:rPr>
        <w:t>8.59%,</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540" w:lineRule="exact"/>
        <w:ind w:firstLine="640" w:firstLineChars="200"/>
      </w:pPr>
      <w:r>
        <w:rPr>
          <w:rFonts w:hint="eastAsia" w:eastAsia="仿宋_GB2312"/>
          <w:sz w:val="32"/>
          <w:szCs w:val="32"/>
        </w:rPr>
        <w:t>2022年，自治区市场监督管理宣传工作的主要任务是坚持以习近平新时代中国特色社会主义思想为指导，切实增强政治意识、大局意识、核心意识、看齐意识，紧紧围绕学习宣传贯彻党的二十大精神这条主线，着力推动习近平新时代中国特色社会主义思想深入人心，聚焦社会稳定长治久安总目标，着力提高市场监管新闻舆论传播力、引导力、影响力、公信力，围绕市场监管中心工作，坚持正确政治方向和舆论导向，做大做强正面宣传，创新宣传报道形式，健全完善宣传机制，努力为市场监管改革发展营造良好舆论环境。做好“新疆市场监管局”官方网站系统的日常维护、安全监测、故障诊断及故障排除工作；通过云监管服务对网站新媒体进行深度全面检测，检测报告可帮助改进网站新媒体问题，顺利通过国办和自治区的抽查。</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54"/>
        <w:spacing w:line="560" w:lineRule="exact"/>
        <w:ind w:firstLine="640" w:firstLineChars="200"/>
        <w:rPr>
          <w:rFonts w:eastAsia="方正仿宋_GBK" w:cs="方正仿宋_GBK"/>
          <w:sz w:val="32"/>
          <w:szCs w:val="32"/>
        </w:rPr>
      </w:pP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优化资源配置。</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市场监督综合事务管理专项经费项目所包含的全部项目内容。</w:t>
      </w:r>
      <w:r>
        <w:rPr>
          <w:rFonts w:hint="eastAsia" w:ascii="仿宋" w:hAnsi="仿宋" w:eastAsia="仿宋" w:cs="宋体"/>
          <w:color w:val="000000" w:themeColor="text1"/>
          <w:kern w:val="0"/>
          <w:sz w:val="32"/>
          <w:szCs w:val="32"/>
          <w14:textFill>
            <w14:solidFill>
              <w14:schemeClr w14:val="tx1"/>
            </w14:solidFill>
          </w14:textFill>
        </w:rPr>
        <w:t>一是用于与主流媒体建立良好的合作，充分利用新闻媒体广泛开展宣传，重点发挥人民网、中国市场监管报、新疆日报、新疆电视台等主流媒体宣传力量，通过网络、报纸、电视等途径开展宣传报道，保障市场监管系统宣传工作正常开展，及时回应群众呼声和社会反响，努力营造氛围、引导舆论。二是在“新疆市场监管”微信、微博、今日头条等新媒体平台开设专栏，运用文字、图片、视频等方式，及时发布市场监管工作动态，在全社会多角度、全方位营造良好舆论氛围。三是利用办公手机短信、楼宇电视、LED大屏、展板、悬挂标语等，开展多种形式的宣传，营造浓厚的宣传氛围，形成声势，营造人人关注的社会环境。四是日常宣传工作的开展，保障宣传人员培训、出差等经费支持。</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市场监督综合事务管理专项经费进行评价，评价核心为专项资金的支出完成情况和效果。</w:t>
      </w:r>
    </w:p>
    <w:p>
      <w:pPr>
        <w:spacing w:line="60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spacing w:line="600" w:lineRule="exact"/>
        <w:ind w:firstLine="708" w:firstLineChars="200"/>
        <w:rPr>
          <w:rFonts w:eastAsia="仿宋_GB2312" w:cs="Times New Roman"/>
          <w:color w:val="000000"/>
          <w:spacing w:val="17"/>
          <w:sz w:val="32"/>
          <w:szCs w:val="32"/>
          <w:rPrChange w:id="4" w:author="ll" w:date="2023-08-18T16:27:43Z">
            <w:rPr>
              <w:rFonts w:eastAsia="方正仿宋_GBK" w:cs="方正仿宋_GBK"/>
              <w:sz w:val="32"/>
              <w:szCs w:val="32"/>
            </w:rPr>
          </w:rPrChange>
        </w:rPr>
        <w:pPrChange w:id="3" w:author="ll" w:date="2023-08-18T16:27:43Z">
          <w:pPr>
            <w:spacing w:line="560" w:lineRule="exact"/>
            <w:ind w:firstLine="640"/>
          </w:pPr>
        </w:pPrChange>
      </w:pPr>
      <w:bookmarkStart w:id="1" w:name="_Toc17882"/>
      <w:bookmarkStart w:id="2" w:name="_Toc31464"/>
      <w:r>
        <w:rPr>
          <w:rFonts w:hint="default" w:eastAsia="仿宋_GB2312" w:cs="Times New Roman"/>
          <w:b w:val="0"/>
          <w:bCs w:val="0"/>
          <w:color w:val="000000"/>
          <w:spacing w:val="17"/>
          <w:sz w:val="32"/>
          <w:szCs w:val="32"/>
          <w:rPrChange w:id="5" w:author="ll" w:date="2023-08-18T16:27:43Z">
            <w:rPr>
              <w:rFonts w:hint="eastAsia" w:eastAsia="方正仿宋_GBK" w:cs="方正仿宋_GBK"/>
              <w:b/>
              <w:bCs/>
              <w:sz w:val="32"/>
              <w:szCs w:val="32"/>
            </w:rPr>
          </w:rPrChange>
        </w:rPr>
        <w:t>计划标准：</w:t>
      </w:r>
      <w:r>
        <w:rPr>
          <w:rFonts w:hint="default" w:eastAsia="仿宋_GB2312" w:cs="Times New Roman"/>
          <w:color w:val="000000"/>
          <w:spacing w:val="17"/>
          <w:sz w:val="32"/>
          <w:szCs w:val="32"/>
          <w:rPrChange w:id="6" w:author="ll" w:date="2023-08-18T16:27:43Z">
            <w:rPr>
              <w:rFonts w:hint="eastAsia" w:eastAsia="方正仿宋_GBK" w:cs="方正仿宋_GBK"/>
              <w:sz w:val="32"/>
              <w:szCs w:val="32"/>
            </w:rPr>
          </w:rPrChange>
        </w:rPr>
        <w:t>指以预先制定的目标、计划、预算、定额等作为评价标准。</w:t>
      </w:r>
      <w:bookmarkEnd w:id="1"/>
      <w:bookmarkEnd w:id="2"/>
    </w:p>
    <w:p>
      <w:pPr>
        <w:spacing w:line="600" w:lineRule="exact"/>
        <w:ind w:firstLine="708" w:firstLineChars="200"/>
        <w:rPr>
          <w:rFonts w:hint="default" w:eastAsia="仿宋_GB2312" w:cs="Times New Roman"/>
          <w:color w:val="000000"/>
          <w:spacing w:val="17"/>
          <w:sz w:val="32"/>
          <w:szCs w:val="32"/>
          <w:rPrChange w:id="8" w:author="ll" w:date="2023-08-18T16:27:43Z">
            <w:rPr>
              <w:rFonts w:hint="eastAsia" w:eastAsia="方正仿宋_GBK" w:cs="方正仿宋_GBK"/>
              <w:color w:val="auto"/>
              <w:spacing w:val="0"/>
              <w:sz w:val="32"/>
              <w:szCs w:val="32"/>
            </w:rPr>
          </w:rPrChange>
        </w:rPr>
        <w:pPrChange w:id="7" w:author="ll" w:date="2023-08-18T16:27:43Z">
          <w:pPr>
            <w:spacing w:line="560" w:lineRule="exact"/>
            <w:ind w:firstLine="640" w:firstLineChars="0"/>
          </w:pPr>
        </w:pPrChange>
      </w:pPr>
      <w:bookmarkStart w:id="3" w:name="_Toc5633"/>
      <w:bookmarkStart w:id="4" w:name="_Toc2318"/>
      <w:r>
        <w:rPr>
          <w:rFonts w:hint="default" w:eastAsia="仿宋_GB2312" w:cs="Times New Roman"/>
          <w:b w:val="0"/>
          <w:bCs w:val="0"/>
          <w:color w:val="000000"/>
          <w:spacing w:val="17"/>
          <w:sz w:val="32"/>
          <w:szCs w:val="32"/>
          <w:rPrChange w:id="9" w:author="ll" w:date="2023-08-18T16:27:43Z">
            <w:rPr>
              <w:rFonts w:hint="eastAsia" w:eastAsia="方正仿宋_GBK" w:cs="方正仿宋_GBK"/>
              <w:b/>
              <w:bCs/>
              <w:sz w:val="32"/>
              <w:szCs w:val="32"/>
            </w:rPr>
          </w:rPrChange>
        </w:rPr>
        <w:t>行业标准：</w:t>
      </w:r>
      <w:r>
        <w:rPr>
          <w:rFonts w:hint="default" w:eastAsia="仿宋_GB2312" w:cs="Times New Roman"/>
          <w:color w:val="000000"/>
          <w:spacing w:val="17"/>
          <w:sz w:val="32"/>
          <w:szCs w:val="32"/>
          <w:rPrChange w:id="10" w:author="ll" w:date="2023-08-18T16:27:43Z">
            <w:rPr>
              <w:rFonts w:hint="eastAsia" w:eastAsia="方正仿宋_GBK" w:cs="方正仿宋_GBK"/>
              <w:sz w:val="32"/>
              <w:szCs w:val="32"/>
            </w:rPr>
          </w:rPrChange>
        </w:rPr>
        <w:t>指参照国家公布的行业指标数据制定的评价标准。</w:t>
      </w:r>
      <w:bookmarkEnd w:id="3"/>
      <w:bookmarkEnd w:id="4"/>
    </w:p>
    <w:p>
      <w:pPr>
        <w:pStyle w:val="2"/>
        <w:numPr>
          <w:ilvl w:val="0"/>
          <w:numId w:val="3"/>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left="-10" w:firstLine="640" w:firstLineChars="0"/>
        <w:rPr>
          <w:rFonts w:eastAsia="黑体"/>
          <w:sz w:val="32"/>
          <w:szCs w:val="32"/>
        </w:rPr>
      </w:pPr>
      <w:r>
        <w:rPr>
          <w:rFonts w:eastAsia="黑体"/>
          <w:sz w:val="32"/>
          <w:szCs w:val="32"/>
        </w:rPr>
        <w:t>综合评价情况及评价结论（附相关评分表）</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2"/>
        <w:numPr>
          <w:ilvl w:val="0"/>
          <w:numId w:val="5"/>
        </w:numPr>
        <w:spacing w:line="600" w:lineRule="exact"/>
        <w:ind w:left="-10" w:firstLine="640" w:firstLineChars="0"/>
        <w:jc w:val="both"/>
        <w:rPr>
          <w:rFonts w:hint="eastAsia" w:eastAsia="黑体"/>
          <w:sz w:val="32"/>
          <w:szCs w:val="32"/>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w:t>
      </w:r>
    </w:p>
    <w:p>
      <w:pPr>
        <w:pStyle w:val="2"/>
        <w:widowControl w:val="0"/>
        <w:spacing w:before="0" w:after="0" w:line="600" w:lineRule="exact"/>
        <w:ind w:firstLine="640" w:firstLineChars="200"/>
        <w:jc w:val="both"/>
        <w:outlineLvl w:val="9"/>
        <w:rPr>
          <w:rFonts w:ascii="Times New Roman" w:hAnsi="Times New Roman" w:eastAsia="仿宋_GB2312"/>
          <w:sz w:val="30"/>
          <w:szCs w:val="30"/>
        </w:rPr>
      </w:pPr>
      <w:r>
        <w:rPr>
          <w:rFonts w:ascii="Times New Roman" w:hAnsi="Times New Roman" w:eastAsia="仿宋_GB2312"/>
          <w:b w:val="0"/>
          <w:bCs w:val="0"/>
        </w:rPr>
        <w:t>对</w:t>
      </w:r>
      <w:r>
        <w:rPr>
          <w:rFonts w:hint="eastAsia" w:ascii="Times New Roman" w:hAnsi="Times New Roman" w:eastAsia="仿宋_GB2312"/>
          <w:b w:val="0"/>
          <w:bCs w:val="0"/>
        </w:rPr>
        <w:t>市场监督综合事务管理专项经费</w:t>
      </w:r>
      <w:r>
        <w:rPr>
          <w:rFonts w:ascii="Times New Roman" w:hAnsi="Times New Roman" w:eastAsia="仿宋_GB2312"/>
          <w:b w:val="0"/>
          <w:bCs w:val="0"/>
        </w:rPr>
        <w:t xml:space="preserve">项目进行客观评价，最终评分结果：总得分为 </w:t>
      </w:r>
      <w:r>
        <w:rPr>
          <w:rFonts w:hint="eastAsia" w:ascii="Times New Roman" w:hAnsi="Times New Roman" w:eastAsia="仿宋_GB2312"/>
          <w:b w:val="0"/>
          <w:bCs w:val="0"/>
        </w:rPr>
        <w:t>97.</w:t>
      </w:r>
      <w:r>
        <w:rPr>
          <w:rFonts w:ascii="Times New Roman" w:hAnsi="Times New Roman" w:eastAsia="仿宋_GB2312"/>
          <w:b w:val="0"/>
          <w:bCs w:val="0"/>
        </w:rPr>
        <w:t>9分，属于“优”。其中，项目决策类指标权重为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 xml:space="preserve">分，得分为 </w:t>
      </w:r>
      <w:r>
        <w:rPr>
          <w:rFonts w:hint="eastAsia" w:ascii="Times New Roman" w:hAnsi="Times New Roman" w:eastAsia="仿宋_GB2312"/>
          <w:b w:val="0"/>
          <w:bCs w:val="0"/>
        </w:rPr>
        <w:t>19.61</w:t>
      </w:r>
      <w:r>
        <w:rPr>
          <w:rFonts w:ascii="Times New Roman" w:hAnsi="Times New Roman" w:eastAsia="仿宋_GB2312"/>
          <w:b w:val="0"/>
          <w:bCs w:val="0"/>
        </w:rPr>
        <w:t xml:space="preserve">分，得分率为 </w:t>
      </w:r>
      <w:r>
        <w:rPr>
          <w:rFonts w:hint="eastAsia" w:ascii="Times New Roman" w:hAnsi="Times New Roman" w:eastAsia="仿宋_GB2312"/>
          <w:b w:val="0"/>
          <w:bCs w:val="0"/>
        </w:rPr>
        <w:t>98.05</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19.</w:t>
      </w:r>
      <w:r>
        <w:rPr>
          <w:rFonts w:ascii="Times New Roman" w:hAnsi="Times New Roman" w:eastAsia="仿宋_GB2312"/>
          <w:b w:val="0"/>
          <w:bCs w:val="0"/>
        </w:rPr>
        <w:t>59分，得分率为</w:t>
      </w:r>
      <w:r>
        <w:rPr>
          <w:rFonts w:hint="eastAsia" w:ascii="Times New Roman" w:hAnsi="Times New Roman" w:eastAsia="仿宋_GB2312"/>
          <w:b w:val="0"/>
          <w:bCs w:val="0"/>
        </w:rPr>
        <w:t>97.</w:t>
      </w:r>
      <w:r>
        <w:rPr>
          <w:rFonts w:ascii="Times New Roman" w:hAnsi="Times New Roman" w:eastAsia="仿宋_GB2312"/>
          <w:b w:val="0"/>
          <w:bCs w:val="0"/>
        </w:rPr>
        <w:t>95%。项目产出类指标权重为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hint="eastAsia" w:ascii="Times New Roman" w:hAnsi="Times New Roman" w:eastAsia="仿宋_GB2312"/>
          <w:b w:val="0"/>
          <w:bCs w:val="0"/>
        </w:rPr>
        <w:t>39.2</w:t>
      </w:r>
      <w:r>
        <w:rPr>
          <w:rFonts w:ascii="Times New Roman" w:hAnsi="Times New Roman" w:eastAsia="仿宋_GB2312"/>
          <w:b w:val="0"/>
          <w:bCs w:val="0"/>
        </w:rPr>
        <w:t>分，得分率为</w:t>
      </w:r>
      <w:r>
        <w:rPr>
          <w:rFonts w:hint="eastAsia" w:ascii="Times New Roman" w:hAnsi="Times New Roman" w:eastAsia="仿宋_GB2312"/>
          <w:b w:val="0"/>
          <w:bCs w:val="0"/>
        </w:rPr>
        <w:t>98</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19.5</w:t>
      </w:r>
      <w:r>
        <w:rPr>
          <w:rFonts w:ascii="Times New Roman" w:hAnsi="Times New Roman" w:eastAsia="仿宋_GB2312"/>
          <w:b w:val="0"/>
          <w:bCs w:val="0"/>
        </w:rPr>
        <w:t>分，得分率为</w:t>
      </w:r>
      <w:r>
        <w:rPr>
          <w:rFonts w:hint="eastAsia" w:ascii="Times New Roman" w:hAnsi="Times New Roman" w:eastAsia="仿宋_GB2312"/>
          <w:b w:val="0"/>
          <w:bCs w:val="0"/>
        </w:rPr>
        <w:t>97.5</w:t>
      </w:r>
      <w:r>
        <w:rPr>
          <w:rFonts w:ascii="Times New Roman" w:hAnsi="Times New Roman" w:eastAsia="仿宋_GB2312"/>
          <w:b w:val="0"/>
          <w:bCs w:val="0"/>
        </w:rPr>
        <w:t>%。</w:t>
      </w:r>
    </w:p>
    <w:p>
      <w:pPr>
        <w:pStyle w:val="2"/>
        <w:rPr>
          <w:rFonts w:ascii="Times New Roman" w:hAnsi="Times New Roman" w:eastAsia="仿宋_GB2312"/>
          <w:sz w:val="30"/>
          <w:szCs w:val="30"/>
        </w:rPr>
      </w:pPr>
      <w:r>
        <w:rPr>
          <w:rFonts w:ascii="Times New Roman" w:hAnsi="Times New Roman" w:eastAsia="仿宋_GB2312"/>
          <w:sz w:val="30"/>
          <w:szCs w:val="30"/>
        </w:rPr>
        <w:t>表1综合评分表</w:t>
      </w:r>
    </w:p>
    <w:p/>
    <w:tbl>
      <w:tblPr>
        <w:tblStyle w:val="2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1</w:t>
            </w:r>
            <w:r>
              <w:rPr>
                <w:color w:val="000000"/>
                <w:sz w:val="22"/>
              </w:rPr>
              <w:t>9.61</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1</w:t>
            </w:r>
            <w:r>
              <w:rPr>
                <w:color w:val="000000"/>
                <w:sz w:val="22"/>
              </w:rPr>
              <w:t>9.59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2"/>
              </w:rPr>
            </w:pPr>
            <w:r>
              <w:rPr>
                <w:rFonts w:hint="eastAsia"/>
                <w:color w:val="000000"/>
                <w:sz w:val="22"/>
              </w:rPr>
              <w:t>3</w:t>
            </w:r>
            <w:r>
              <w:rPr>
                <w:color w:val="000000"/>
                <w:sz w:val="22"/>
              </w:rPr>
              <w:t>9</w:t>
            </w:r>
            <w:r>
              <w:rPr>
                <w:rFonts w:hint="eastAsia"/>
                <w:color w:val="000000"/>
                <w:sz w:val="22"/>
              </w:rPr>
              <w:t>.</w:t>
            </w:r>
            <w:r>
              <w:rPr>
                <w:color w:val="000000"/>
                <w:sz w:val="22"/>
              </w:rPr>
              <w:t>2</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1</w:t>
            </w:r>
            <w:r>
              <w:rPr>
                <w:color w:val="000000"/>
                <w:sz w:val="22"/>
              </w:rPr>
              <w:t>9.5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97.9</w:t>
            </w:r>
          </w:p>
        </w:tc>
      </w:tr>
    </w:tbl>
    <w:p/>
    <w:p>
      <w:pPr>
        <w:spacing w:line="600" w:lineRule="exact"/>
        <w:ind w:firstLine="320" w:firstLineChars="100"/>
        <w:rPr>
          <w:rFonts w:eastAsia="黑体"/>
          <w:sz w:val="32"/>
          <w:szCs w:val="32"/>
        </w:rPr>
      </w:pPr>
      <w:r>
        <w:rPr>
          <w:rFonts w:eastAsia="黑体"/>
          <w:sz w:val="32"/>
          <w:szCs w:val="32"/>
        </w:rPr>
        <w:t>四、绩效评价指标分析</w:t>
      </w:r>
    </w:p>
    <w:p>
      <w:pPr>
        <w:pStyle w:val="2"/>
        <w:ind w:firstLine="321" w:firstLineChars="100"/>
        <w:jc w:val="both"/>
        <w:rPr>
          <w:rFonts w:ascii="Times New Roman" w:hAnsi="Times New Roman" w:eastAsia="楷体_GB2312"/>
        </w:rPr>
      </w:pPr>
      <w:r>
        <w:rPr>
          <w:rFonts w:ascii="Times New Roman" w:hAnsi="Times New Roman" w:eastAsia="楷体_GB2312"/>
        </w:rPr>
        <w:t>（一）项目决策情况</w:t>
      </w:r>
    </w:p>
    <w:p>
      <w:pPr>
        <w:pStyle w:val="54"/>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项目申请、设立过程符合相关要求，</w:t>
      </w:r>
      <w:r>
        <w:rPr>
          <w:rFonts w:hint="eastAsia" w:ascii="仿宋_GB2312" w:hAnsi="仿宋_GB2312" w:eastAsia="仿宋_GB2312" w:cs="仿宋_GB2312"/>
          <w:color w:val="auto"/>
          <w:sz w:val="32"/>
          <w:szCs w:val="32"/>
          <w:lang w:eastAsia="zh-Hans"/>
        </w:rPr>
        <w:t>严格按照审批流程准备符合要求的文件、材料；</w:t>
      </w:r>
      <w:r>
        <w:rPr>
          <w:rFonts w:hint="eastAsia" w:ascii="仿宋_GB2312" w:hAnsi="仿宋_GB2312" w:eastAsia="仿宋_GB2312" w:cs="仿宋_GB2312"/>
          <w:color w:val="auto"/>
          <w:sz w:val="32"/>
          <w:szCs w:val="32"/>
        </w:rPr>
        <w:t>根据决算依据编制工作计划和经费预算，经过与部门项目分管领导沟通、筛选确定经费预算计划，确定最终预算方案。项目的审批文件、材料符合相关要求，项目事前经过必要的风险评估、绩效评估、集体决策，保障了程序的规范性。</w:t>
      </w:r>
    </w:p>
    <w:p>
      <w:pPr>
        <w:pStyle w:val="54"/>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54"/>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pStyle w:val="54"/>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highlight w:val="none"/>
        </w:rPr>
        <w:t>总投资</w:t>
      </w:r>
      <w:r>
        <w:rPr>
          <w:rFonts w:ascii="仿宋_GB2312" w:hAnsi="仿宋_GB2312" w:eastAsia="仿宋_GB2312" w:cs="仿宋_GB2312"/>
          <w:sz w:val="32"/>
          <w:szCs w:val="32"/>
          <w:highlight w:val="none"/>
        </w:rPr>
        <w:t>300</w:t>
      </w:r>
      <w:r>
        <w:rPr>
          <w:rFonts w:hint="eastAsia" w:ascii="仿宋_GB2312" w:hAnsi="仿宋_GB2312" w:eastAsia="仿宋_GB2312" w:cs="仿宋_GB2312"/>
          <w:sz w:val="32"/>
          <w:szCs w:val="32"/>
          <w:highlight w:val="none"/>
        </w:rPr>
        <w:t>万元，财政资金及时足额到位，到位率</w:t>
      </w:r>
      <w:r>
        <w:rPr>
          <w:rFonts w:ascii="仿宋_GB2312" w:hAnsi="仿宋_GB2312" w:eastAsia="仿宋_GB2312" w:cs="仿宋_GB2312"/>
          <w:sz w:val="32"/>
          <w:szCs w:val="32"/>
          <w:highlight w:val="none"/>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预算资金按计划进度执行。</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w:t>
      </w:r>
      <w:r>
        <w:rPr>
          <w:rFonts w:hint="eastAsia" w:ascii="仿宋_GB2312" w:hAnsi="仿宋_GB2312" w:eastAsia="仿宋_GB2312" w:cs="仿宋_GB2312"/>
          <w:sz w:val="32"/>
          <w:szCs w:val="32"/>
          <w:highlight w:val="none"/>
        </w:rPr>
        <w:t>预算资金支出</w:t>
      </w:r>
      <w:r>
        <w:rPr>
          <w:rFonts w:ascii="仿宋_GB2312" w:hAnsi="仿宋_GB2312" w:eastAsia="仿宋_GB2312" w:cs="仿宋_GB2312"/>
          <w:sz w:val="32"/>
          <w:szCs w:val="32"/>
          <w:highlight w:val="none"/>
        </w:rPr>
        <w:t>295.28</w:t>
      </w:r>
      <w:r>
        <w:rPr>
          <w:rFonts w:hint="eastAsia" w:ascii="仿宋_GB2312" w:hAnsi="仿宋_GB2312" w:eastAsia="仿宋_GB2312" w:cs="仿宋_GB2312"/>
          <w:sz w:val="32"/>
          <w:szCs w:val="32"/>
          <w:highlight w:val="none"/>
        </w:rPr>
        <w:t>万元，预算执行率为</w:t>
      </w:r>
      <w:r>
        <w:rPr>
          <w:rFonts w:ascii="仿宋_GB2312" w:hAnsi="仿宋_GB2312" w:eastAsia="仿宋_GB2312" w:cs="仿宋_GB2312"/>
          <w:sz w:val="32"/>
          <w:szCs w:val="32"/>
          <w:highlight w:val="none"/>
        </w:rPr>
        <w:t>98.43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4"/>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2"/>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24" w:firstLineChars="200"/>
        <w:rPr>
          <w:rStyle w:val="23"/>
          <w:rFonts w:eastAsia="仿宋"/>
          <w:b w:val="0"/>
          <w:spacing w:val="-4"/>
          <w:sz w:val="32"/>
          <w:szCs w:val="32"/>
        </w:rPr>
      </w:pPr>
      <w:r>
        <w:rPr>
          <w:rStyle w:val="23"/>
          <w:rFonts w:eastAsia="仿宋"/>
          <w:b w:val="0"/>
          <w:spacing w:val="-4"/>
          <w:sz w:val="32"/>
          <w:szCs w:val="32"/>
        </w:rPr>
        <w:t>数量指标方面：</w:t>
      </w:r>
    </w:p>
    <w:p>
      <w:pPr>
        <w:pStyle w:val="2"/>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a.播发稿件数量指标，指标值为&gt;=1200篇，实际完成1286篇，完成率107%，偏差率</w:t>
      </w:r>
      <w:r>
        <w:rPr>
          <w:rFonts w:ascii="仿宋_GB2312" w:hAnsi="仿宋_GB2312" w:eastAsia="仿宋_GB2312" w:cs="仿宋_GB2312"/>
          <w:b w:val="0"/>
          <w:bCs w:val="0"/>
          <w:kern w:val="2"/>
        </w:rPr>
        <w:t>7</w:t>
      </w:r>
      <w:r>
        <w:rPr>
          <w:rFonts w:hint="eastAsia" w:ascii="仿宋_GB2312" w:hAnsi="仿宋_GB2312" w:eastAsia="仿宋_GB2312" w:cs="仿宋_GB2312"/>
          <w:b w:val="0"/>
          <w:bCs w:val="0"/>
          <w:kern w:val="2"/>
        </w:rPr>
        <w:t>%。</w:t>
      </w:r>
    </w:p>
    <w:p>
      <w:pPr>
        <w:pStyle w:val="2"/>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b.制作宣传品数量指标，指标值为&gt;=700份，实际完成750份，完成率107%，偏差率</w:t>
      </w:r>
      <w:r>
        <w:rPr>
          <w:rFonts w:ascii="仿宋_GB2312" w:hAnsi="仿宋_GB2312" w:eastAsia="仿宋_GB2312" w:cs="仿宋_GB2312"/>
          <w:b w:val="0"/>
          <w:bCs w:val="0"/>
          <w:kern w:val="2"/>
        </w:rPr>
        <w:t>7</w:t>
      </w:r>
      <w:r>
        <w:rPr>
          <w:rFonts w:hint="eastAsia" w:ascii="仿宋_GB2312" w:hAnsi="仿宋_GB2312" w:eastAsia="仿宋_GB2312" w:cs="仿宋_GB2312"/>
          <w:b w:val="0"/>
          <w:bCs w:val="0"/>
          <w:kern w:val="2"/>
        </w:rPr>
        <w:t>%。</w:t>
      </w:r>
    </w:p>
    <w:p>
      <w:pPr>
        <w:pStyle w:val="2"/>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c.舆情信息数量指标，指标值为&gt;=800条，实际完成826条，完成率103%，偏差率</w:t>
      </w:r>
      <w:r>
        <w:rPr>
          <w:rFonts w:ascii="仿宋_GB2312" w:hAnsi="仿宋_GB2312" w:eastAsia="仿宋_GB2312" w:cs="仿宋_GB2312"/>
          <w:b w:val="0"/>
          <w:bCs w:val="0"/>
          <w:kern w:val="2"/>
        </w:rPr>
        <w:t>3</w:t>
      </w:r>
      <w:r>
        <w:rPr>
          <w:rFonts w:hint="eastAsia" w:ascii="仿宋_GB2312" w:hAnsi="仿宋_GB2312" w:eastAsia="仿宋_GB2312" w:cs="仿宋_GB2312"/>
          <w:b w:val="0"/>
          <w:bCs w:val="0"/>
          <w:kern w:val="2"/>
        </w:rPr>
        <w:t>%。</w:t>
      </w:r>
    </w:p>
    <w:p>
      <w:pPr>
        <w:pStyle w:val="2"/>
        <w:ind w:firstLine="640" w:firstLineChars="200"/>
        <w:jc w:val="left"/>
      </w:pPr>
      <w:r>
        <w:rPr>
          <w:rFonts w:hint="eastAsia" w:ascii="仿宋_GB2312" w:hAnsi="仿宋_GB2312" w:eastAsia="仿宋_GB2312" w:cs="仿宋_GB2312"/>
          <w:b w:val="0"/>
          <w:bCs w:val="0"/>
          <w:kern w:val="2"/>
        </w:rPr>
        <w:t>d.组织宣传活动次数指标，指标值为&gt;=35次，实际完成39次，完成率111%，偏差率</w:t>
      </w:r>
      <w:r>
        <w:rPr>
          <w:rFonts w:ascii="仿宋_GB2312" w:hAnsi="仿宋_GB2312" w:eastAsia="仿宋_GB2312" w:cs="仿宋_GB2312"/>
          <w:b w:val="0"/>
          <w:bCs w:val="0"/>
          <w:kern w:val="2"/>
        </w:rPr>
        <w:t>11</w:t>
      </w:r>
      <w:r>
        <w:rPr>
          <w:rFonts w:hint="eastAsia" w:ascii="仿宋_GB2312" w:hAnsi="仿宋_GB2312" w:eastAsia="仿宋_GB2312" w:cs="仿宋_GB2312"/>
          <w:b w:val="0"/>
          <w:bCs w:val="0"/>
          <w:kern w:val="2"/>
        </w:rPr>
        <w:t>%。</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质量指标方面：</w:t>
      </w:r>
    </w:p>
    <w:p>
      <w:pPr>
        <w:pStyle w:val="2"/>
        <w:ind w:firstLine="640" w:firstLineChars="200"/>
        <w:jc w:val="left"/>
        <w:rPr>
          <w:rFonts w:ascii="Times New Roman" w:hAnsi="Times New Roman"/>
        </w:rPr>
      </w:pPr>
      <w:r>
        <w:rPr>
          <w:rFonts w:hint="eastAsia" w:ascii="仿宋_GB2312" w:hAnsi="仿宋_GB2312" w:eastAsia="仿宋_GB2312" w:cs="仿宋_GB2312"/>
          <w:b w:val="0"/>
          <w:bCs w:val="0"/>
          <w:kern w:val="2"/>
        </w:rPr>
        <w:t>a.宣传知晓率指标，指标值为&gt;=90%，实际完成92%，完成率102%，偏差率</w:t>
      </w:r>
      <w:r>
        <w:rPr>
          <w:rFonts w:ascii="仿宋_GB2312" w:hAnsi="仿宋_GB2312" w:eastAsia="仿宋_GB2312" w:cs="仿宋_GB2312"/>
          <w:b w:val="0"/>
          <w:bCs w:val="0"/>
          <w:kern w:val="2"/>
        </w:rPr>
        <w:t>2</w:t>
      </w:r>
      <w:r>
        <w:rPr>
          <w:rFonts w:hint="eastAsia" w:ascii="仿宋_GB2312" w:hAnsi="仿宋_GB2312" w:eastAsia="仿宋_GB2312" w:cs="仿宋_GB2312"/>
          <w:b w:val="0"/>
          <w:bCs w:val="0"/>
          <w:kern w:val="2"/>
        </w:rPr>
        <w:t>%。</w:t>
      </w:r>
    </w:p>
    <w:p>
      <w:pPr>
        <w:pStyle w:val="2"/>
        <w:ind w:firstLine="640" w:firstLineChars="200"/>
        <w:jc w:val="left"/>
        <w:rPr>
          <w:rStyle w:val="52"/>
          <w:rFonts w:ascii="Times New Roman" w:hAnsi="Times New Roman" w:cs="Times New Roman"/>
          <w:b w:val="0"/>
          <w:bCs w:val="0"/>
          <w:color w:val="auto"/>
        </w:rPr>
      </w:pPr>
      <w:r>
        <w:rPr>
          <w:rStyle w:val="52"/>
          <w:rFonts w:ascii="Times New Roman" w:hAnsi="Times New Roman" w:cs="Times New Roman"/>
          <w:b w:val="0"/>
          <w:bCs w:val="0"/>
          <w:color w:val="auto"/>
        </w:rPr>
        <w:t>成本指标方面：</w:t>
      </w:r>
    </w:p>
    <w:p>
      <w:pPr>
        <w:pStyle w:val="2"/>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a.宣传项目预算成本指标，指标值为=220万，实际完成</w:t>
      </w:r>
      <w:r>
        <w:rPr>
          <w:rFonts w:ascii="仿宋_GB2312" w:hAnsi="仿宋_GB2312" w:eastAsia="仿宋_GB2312" w:cs="仿宋_GB2312"/>
          <w:b w:val="0"/>
          <w:bCs w:val="0"/>
          <w:kern w:val="2"/>
        </w:rPr>
        <w:t>215.28</w:t>
      </w:r>
      <w:r>
        <w:rPr>
          <w:rFonts w:hint="eastAsia" w:ascii="仿宋_GB2312" w:hAnsi="仿宋_GB2312" w:eastAsia="仿宋_GB2312" w:cs="仿宋_GB2312"/>
          <w:b w:val="0"/>
          <w:bCs w:val="0"/>
          <w:kern w:val="2"/>
        </w:rPr>
        <w:t>万，完成率100%，偏差率0%。偏差原因：本年度因项目未验收，结转2.69万元，2.04万元未支出，以后年度将及时支出。</w:t>
      </w:r>
    </w:p>
    <w:p>
      <w:pPr>
        <w:pStyle w:val="2"/>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b.舆情项目预算成本指标，指标值为=</w:t>
      </w:r>
      <w:r>
        <w:rPr>
          <w:rFonts w:ascii="仿宋_GB2312" w:hAnsi="仿宋_GB2312" w:eastAsia="仿宋_GB2312" w:cs="仿宋_GB2312"/>
          <w:b w:val="0"/>
          <w:bCs w:val="0"/>
          <w:kern w:val="2"/>
        </w:rPr>
        <w:t>80</w:t>
      </w:r>
      <w:r>
        <w:rPr>
          <w:rFonts w:hint="eastAsia" w:ascii="仿宋_GB2312" w:hAnsi="仿宋_GB2312" w:eastAsia="仿宋_GB2312" w:cs="仿宋_GB2312"/>
          <w:b w:val="0"/>
          <w:bCs w:val="0"/>
          <w:kern w:val="2"/>
        </w:rPr>
        <w:t>万，实际完成</w:t>
      </w:r>
      <w:r>
        <w:rPr>
          <w:rFonts w:ascii="仿宋_GB2312" w:hAnsi="仿宋_GB2312" w:eastAsia="仿宋_GB2312" w:cs="仿宋_GB2312"/>
          <w:b w:val="0"/>
          <w:bCs w:val="0"/>
          <w:kern w:val="2"/>
        </w:rPr>
        <w:t>80</w:t>
      </w:r>
      <w:r>
        <w:rPr>
          <w:rFonts w:hint="eastAsia" w:ascii="仿宋_GB2312" w:hAnsi="仿宋_GB2312" w:eastAsia="仿宋_GB2312" w:cs="仿宋_GB2312"/>
          <w:b w:val="0"/>
          <w:bCs w:val="0"/>
          <w:kern w:val="2"/>
        </w:rPr>
        <w:t>万，完成率100%，偏差率0%。</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时效指标方面：</w:t>
      </w:r>
    </w:p>
    <w:p>
      <w:pPr>
        <w:pStyle w:val="2"/>
        <w:ind w:firstLine="640" w:firstLineChars="200"/>
        <w:jc w:val="left"/>
        <w:rPr>
          <w:rFonts w:ascii="Times New Roman" w:hAnsi="Times New Roman"/>
        </w:rPr>
      </w:pPr>
      <w:r>
        <w:rPr>
          <w:rFonts w:hint="eastAsia" w:ascii="仿宋_GB2312" w:hAnsi="仿宋_GB2312" w:eastAsia="仿宋_GB2312" w:cs="仿宋_GB2312"/>
          <w:b w:val="0"/>
          <w:bCs w:val="0"/>
          <w:kern w:val="2"/>
        </w:rPr>
        <w:t>a.宣传报道及时率指标，指标值为&gt;=85%，实际完成85%，完成率100%，偏差率0%。</w:t>
      </w:r>
    </w:p>
    <w:p>
      <w:pPr>
        <w:pStyle w:val="2"/>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社会效益指标方面：</w:t>
      </w:r>
    </w:p>
    <w:p>
      <w:pPr>
        <w:pStyle w:val="2"/>
        <w:ind w:firstLine="640" w:firstLineChars="200"/>
        <w:jc w:val="left"/>
      </w:pPr>
      <w:r>
        <w:rPr>
          <w:rFonts w:hint="eastAsia" w:ascii="仿宋_GB2312" w:hAnsi="仿宋_GB2312" w:eastAsia="仿宋_GB2312" w:cs="仿宋_GB2312"/>
          <w:b w:val="0"/>
          <w:bCs w:val="0"/>
          <w:kern w:val="2"/>
        </w:rPr>
        <w:t>a.重大舆情监测覆盖率指标，指标值为&gt;=90%，实际完成90%，完成率100%，偏差率0%。</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满意度指标方面：</w:t>
      </w:r>
    </w:p>
    <w:p>
      <w:pPr>
        <w:numPr>
          <w:ilvl w:val="0"/>
          <w:numId w:val="6"/>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服务对象满意度指标，指标值为&gt;=90%，实际完成90%，完成率100%，偏差率0%。 </w:t>
      </w:r>
      <w:r>
        <w:rPr>
          <w:rFonts w:ascii="仿宋_GB2312" w:hAnsi="仿宋_GB2312" w:eastAsia="仿宋_GB2312" w:cs="仿宋_GB2312"/>
          <w:sz w:val="32"/>
          <w:szCs w:val="32"/>
        </w:rPr>
        <w:t xml:space="preserve">      </w:t>
      </w:r>
    </w:p>
    <w:p>
      <w:pPr>
        <w:numPr>
          <w:ilvl w:val="-1"/>
          <w:numId w:val="0"/>
        </w:num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54"/>
        <w:spacing w:line="560" w:lineRule="exact"/>
        <w:ind w:firstLine="640"/>
        <w:rPr>
          <w:rFonts w:hint="eastAsia" w:eastAsia="方正仿宋_GBK" w:cs="方正仿宋_GBK"/>
          <w:sz w:val="32"/>
          <w:szCs w:val="32"/>
          <w:highlight w:val="none"/>
        </w:rPr>
      </w:pPr>
      <w:r>
        <w:rPr>
          <w:rFonts w:hint="eastAsia" w:ascii="仿宋_GB2312" w:hAnsi="仿宋_GB2312" w:eastAsia="仿宋_GB2312" w:cs="仿宋_GB2312"/>
          <w:kern w:val="2"/>
          <w:sz w:val="32"/>
          <w:szCs w:val="32"/>
          <w:rPrChange w:id="11" w:author="ll" w:date="2023-08-18T16:30:48Z">
            <w:rPr>
              <w:rFonts w:hint="eastAsia" w:eastAsia="方正仿宋_GBK" w:cs="方正仿宋_GBK"/>
              <w:sz w:val="32"/>
              <w:szCs w:val="32"/>
              <w:highlight w:val="none"/>
            </w:rPr>
          </w:rPrChange>
        </w:rPr>
        <w:t>市场监督综合事务管理专项经费项目年初预算</w:t>
      </w:r>
      <w:r>
        <w:rPr>
          <w:rFonts w:hint="eastAsia" w:ascii="仿宋_GB2312" w:hAnsi="仿宋_GB2312" w:eastAsia="仿宋_GB2312" w:cs="仿宋_GB2312"/>
          <w:kern w:val="2"/>
          <w:sz w:val="32"/>
          <w:szCs w:val="32"/>
          <w:rPrChange w:id="12" w:author="ll" w:date="2023-08-18T16:30:48Z">
            <w:rPr>
              <w:rFonts w:eastAsia="方正仿宋_GBK" w:cs="方正仿宋_GBK"/>
              <w:sz w:val="32"/>
              <w:szCs w:val="32"/>
              <w:highlight w:val="none"/>
            </w:rPr>
          </w:rPrChange>
        </w:rPr>
        <w:t>300</w:t>
      </w:r>
      <w:r>
        <w:rPr>
          <w:rFonts w:hint="eastAsia" w:ascii="仿宋_GB2312" w:hAnsi="仿宋_GB2312" w:eastAsia="仿宋_GB2312" w:cs="仿宋_GB2312"/>
          <w:kern w:val="2"/>
          <w:sz w:val="32"/>
          <w:szCs w:val="32"/>
          <w:rPrChange w:id="13" w:author="ll" w:date="2023-08-18T16:30:48Z">
            <w:rPr>
              <w:rFonts w:hint="eastAsia" w:eastAsia="方正仿宋_GBK" w:cs="方正仿宋_GBK"/>
              <w:sz w:val="32"/>
              <w:szCs w:val="32"/>
              <w:highlight w:val="none"/>
            </w:rPr>
          </w:rPrChange>
        </w:rPr>
        <w:t>万元，全年预算</w:t>
      </w:r>
      <w:r>
        <w:rPr>
          <w:rFonts w:hint="eastAsia" w:ascii="仿宋_GB2312" w:hAnsi="仿宋_GB2312" w:eastAsia="仿宋_GB2312" w:cs="仿宋_GB2312"/>
          <w:kern w:val="2"/>
          <w:sz w:val="32"/>
          <w:szCs w:val="32"/>
          <w:rPrChange w:id="14" w:author="ll" w:date="2023-08-18T16:30:48Z">
            <w:rPr>
              <w:rFonts w:eastAsia="方正仿宋_GBK" w:cs="方正仿宋_GBK"/>
              <w:sz w:val="32"/>
              <w:szCs w:val="32"/>
              <w:highlight w:val="none"/>
            </w:rPr>
          </w:rPrChange>
        </w:rPr>
        <w:t>300</w:t>
      </w:r>
      <w:r>
        <w:rPr>
          <w:rFonts w:hint="eastAsia" w:ascii="仿宋_GB2312" w:hAnsi="仿宋_GB2312" w:eastAsia="仿宋_GB2312" w:cs="仿宋_GB2312"/>
          <w:kern w:val="2"/>
          <w:sz w:val="32"/>
          <w:szCs w:val="32"/>
          <w:rPrChange w:id="15" w:author="ll" w:date="2023-08-18T16:30:48Z">
            <w:rPr>
              <w:rFonts w:hint="eastAsia" w:eastAsia="方正仿宋_GBK" w:cs="方正仿宋_GBK"/>
              <w:sz w:val="32"/>
              <w:szCs w:val="32"/>
              <w:highlight w:val="none"/>
            </w:rPr>
          </w:rPrChange>
        </w:rPr>
        <w:t>万元，实际支出</w:t>
      </w:r>
      <w:r>
        <w:rPr>
          <w:rFonts w:hint="eastAsia" w:ascii="仿宋_GB2312" w:hAnsi="仿宋_GB2312" w:eastAsia="仿宋_GB2312" w:cs="仿宋_GB2312"/>
          <w:kern w:val="2"/>
          <w:sz w:val="32"/>
          <w:szCs w:val="32"/>
          <w:rPrChange w:id="16" w:author="ll" w:date="2023-08-18T16:30:48Z">
            <w:rPr>
              <w:rFonts w:eastAsia="方正仿宋_GBK" w:cs="方正仿宋_GBK"/>
              <w:sz w:val="32"/>
              <w:szCs w:val="32"/>
              <w:highlight w:val="none"/>
            </w:rPr>
          </w:rPrChange>
        </w:rPr>
        <w:t>295.28</w:t>
      </w:r>
      <w:r>
        <w:rPr>
          <w:rFonts w:hint="eastAsia" w:ascii="仿宋_GB2312" w:hAnsi="仿宋_GB2312" w:eastAsia="仿宋_GB2312" w:cs="仿宋_GB2312"/>
          <w:kern w:val="2"/>
          <w:sz w:val="32"/>
          <w:szCs w:val="32"/>
          <w:rPrChange w:id="17" w:author="ll" w:date="2023-08-18T16:30:48Z">
            <w:rPr>
              <w:rFonts w:hint="eastAsia" w:eastAsia="方正仿宋_GBK" w:cs="方正仿宋_GBK"/>
              <w:sz w:val="32"/>
              <w:szCs w:val="32"/>
              <w:highlight w:val="none"/>
            </w:rPr>
          </w:rPrChange>
        </w:rPr>
        <w:t>万元，预算执行率为9</w:t>
      </w:r>
      <w:r>
        <w:rPr>
          <w:rFonts w:hint="eastAsia" w:ascii="仿宋_GB2312" w:hAnsi="仿宋_GB2312" w:eastAsia="仿宋_GB2312" w:cs="仿宋_GB2312"/>
          <w:kern w:val="2"/>
          <w:sz w:val="32"/>
          <w:szCs w:val="32"/>
          <w:rPrChange w:id="18" w:author="ll" w:date="2023-08-18T16:30:48Z">
            <w:rPr>
              <w:rFonts w:eastAsia="方正仿宋_GBK" w:cs="方正仿宋_GBK"/>
              <w:sz w:val="32"/>
              <w:szCs w:val="32"/>
              <w:highlight w:val="none"/>
            </w:rPr>
          </w:rPrChange>
        </w:rPr>
        <w:t>8.43</w:t>
      </w:r>
      <w:r>
        <w:rPr>
          <w:rFonts w:hint="eastAsia" w:ascii="仿宋_GB2312" w:hAnsi="仿宋_GB2312" w:eastAsia="仿宋_GB2312" w:cs="仿宋_GB2312"/>
          <w:kern w:val="2"/>
          <w:sz w:val="32"/>
          <w:szCs w:val="32"/>
          <w:rPrChange w:id="19" w:author="ll" w:date="2023-08-18T16:30:48Z">
            <w:rPr>
              <w:rFonts w:hint="eastAsia" w:eastAsia="方正仿宋_GBK" w:cs="方正仿宋_GBK"/>
              <w:sz w:val="32"/>
              <w:szCs w:val="32"/>
              <w:highlight w:val="none"/>
            </w:rPr>
          </w:rPrChange>
        </w:rPr>
        <w:t>%，项目绩效指标总体完成率为</w:t>
      </w:r>
      <w:r>
        <w:rPr>
          <w:rFonts w:hint="eastAsia" w:ascii="仿宋_GB2312" w:hAnsi="仿宋_GB2312" w:eastAsia="仿宋_GB2312" w:cs="仿宋_GB2312"/>
          <w:kern w:val="2"/>
          <w:sz w:val="32"/>
          <w:szCs w:val="32"/>
          <w:rPrChange w:id="20" w:author="ll" w:date="2023-08-18T16:30:48Z">
            <w:rPr>
              <w:rFonts w:eastAsia="方正仿宋_GBK" w:cs="方正仿宋_GBK"/>
              <w:sz w:val="32"/>
              <w:szCs w:val="32"/>
              <w:highlight w:val="none"/>
            </w:rPr>
          </w:rPrChange>
        </w:rPr>
        <w:t>103.58</w:t>
      </w:r>
      <w:r>
        <w:rPr>
          <w:rFonts w:hint="eastAsia" w:ascii="仿宋_GB2312" w:hAnsi="仿宋_GB2312" w:eastAsia="仿宋_GB2312" w:cs="仿宋_GB2312"/>
          <w:kern w:val="2"/>
          <w:sz w:val="32"/>
          <w:szCs w:val="32"/>
          <w:rPrChange w:id="21" w:author="ll" w:date="2023-08-18T16:30:48Z">
            <w:rPr>
              <w:rFonts w:hint="eastAsia" w:eastAsia="方正仿宋_GBK" w:cs="方正仿宋_GBK"/>
              <w:sz w:val="32"/>
              <w:szCs w:val="32"/>
              <w:highlight w:val="none"/>
            </w:rPr>
          </w:rPrChange>
        </w:rPr>
        <w:t>%，</w:t>
      </w:r>
      <w:r>
        <w:rPr>
          <w:rFonts w:hint="eastAsia" w:ascii="仿宋_GB2312" w:hAnsi="仿宋_GB2312" w:eastAsia="仿宋_GB2312" w:cs="仿宋_GB2312"/>
          <w:kern w:val="2"/>
          <w:sz w:val="32"/>
          <w:szCs w:val="32"/>
          <w:lang w:eastAsia="zh-CN"/>
          <w:rPrChange w:id="22" w:author="ll" w:date="2023-08-18T16:30:48Z">
            <w:rPr>
              <w:rFonts w:hint="eastAsia" w:eastAsia="方正仿宋_GBK" w:cs="方正仿宋_GBK"/>
              <w:sz w:val="32"/>
              <w:szCs w:val="32"/>
              <w:highlight w:val="none"/>
              <w:lang w:eastAsia="zh-Hans"/>
            </w:rPr>
          </w:rPrChange>
        </w:rPr>
        <w:t>总体</w:t>
      </w:r>
      <w:r>
        <w:rPr>
          <w:rFonts w:hint="eastAsia" w:ascii="仿宋_GB2312" w:hAnsi="仿宋_GB2312" w:eastAsia="仿宋_GB2312" w:cs="仿宋_GB2312"/>
          <w:kern w:val="2"/>
          <w:sz w:val="32"/>
          <w:szCs w:val="32"/>
          <w:rPrChange w:id="23" w:author="ll" w:date="2023-08-18T16:30:48Z">
            <w:rPr>
              <w:rFonts w:hint="eastAsia" w:eastAsia="方正仿宋_GBK" w:cs="方正仿宋_GBK"/>
              <w:sz w:val="32"/>
              <w:szCs w:val="32"/>
              <w:highlight w:val="none"/>
            </w:rPr>
          </w:rPrChange>
        </w:rPr>
        <w:t>偏差率为</w:t>
      </w:r>
      <w:r>
        <w:rPr>
          <w:rFonts w:hint="eastAsia" w:ascii="仿宋_GB2312" w:hAnsi="仿宋_GB2312" w:eastAsia="仿宋_GB2312" w:cs="仿宋_GB2312"/>
          <w:kern w:val="2"/>
          <w:sz w:val="32"/>
          <w:szCs w:val="32"/>
          <w:rPrChange w:id="24" w:author="ll" w:date="2023-08-18T16:30:48Z">
            <w:rPr>
              <w:rFonts w:eastAsia="方正仿宋_GBK" w:cs="方正仿宋_GBK"/>
              <w:sz w:val="32"/>
              <w:szCs w:val="32"/>
              <w:highlight w:val="none"/>
            </w:rPr>
          </w:rPrChange>
        </w:rPr>
        <w:t>-5.15</w:t>
      </w:r>
      <w:r>
        <w:rPr>
          <w:rFonts w:hint="eastAsia" w:ascii="仿宋_GB2312" w:hAnsi="仿宋_GB2312" w:eastAsia="仿宋_GB2312" w:cs="仿宋_GB2312"/>
          <w:kern w:val="2"/>
          <w:sz w:val="32"/>
          <w:szCs w:val="32"/>
          <w:rPrChange w:id="25" w:author="ll" w:date="2023-08-18T16:30:48Z">
            <w:rPr>
              <w:rFonts w:hint="eastAsia" w:eastAsia="方正仿宋_GBK" w:cs="方正仿宋_GBK"/>
              <w:sz w:val="32"/>
              <w:szCs w:val="32"/>
              <w:highlight w:val="none"/>
            </w:rPr>
          </w:rPrChange>
        </w:rPr>
        <w:t>%,</w:t>
      </w:r>
      <w:r>
        <w:rPr>
          <w:rFonts w:hint="eastAsia" w:ascii="仿宋_GB2312" w:hAnsi="仿宋_GB2312" w:eastAsia="仿宋_GB2312" w:cs="仿宋_GB2312"/>
          <w:kern w:val="2"/>
          <w:sz w:val="32"/>
          <w:szCs w:val="32"/>
          <w:lang w:eastAsia="zh-CN"/>
          <w:rPrChange w:id="26" w:author="ll" w:date="2023-08-18T16:30:48Z">
            <w:rPr>
              <w:rFonts w:hint="eastAsia" w:eastAsia="方正仿宋_GBK" w:cs="方正仿宋_GBK"/>
              <w:sz w:val="32"/>
              <w:szCs w:val="32"/>
              <w:highlight w:val="none"/>
              <w:lang w:eastAsia="zh-Hans"/>
            </w:rPr>
          </w:rPrChange>
        </w:rPr>
        <w:t>偏差</w:t>
      </w:r>
      <w:r>
        <w:rPr>
          <w:rFonts w:hint="eastAsia" w:ascii="仿宋_GB2312" w:hAnsi="仿宋_GB2312" w:eastAsia="仿宋_GB2312" w:cs="仿宋_GB2312"/>
          <w:kern w:val="2"/>
          <w:sz w:val="32"/>
          <w:szCs w:val="32"/>
          <w:rPrChange w:id="27" w:author="ll" w:date="2023-08-18T16:30:48Z">
            <w:rPr>
              <w:rFonts w:hint="eastAsia" w:eastAsia="方正仿宋_GBK" w:cs="方正仿宋_GBK"/>
              <w:sz w:val="32"/>
              <w:szCs w:val="32"/>
              <w:highlight w:val="none"/>
            </w:rPr>
          </w:rPrChange>
        </w:rPr>
        <w:t>原因本年度因项目未验收，结转2.69万元，2.04万元未支出，以后年度将及时支出。</w:t>
      </w:r>
      <w:del w:id="28" w:author="ll" w:date="2023-08-18T16:30:49Z">
        <w:bookmarkStart w:id="6" w:name="_GoBack"/>
        <w:bookmarkEnd w:id="6"/>
        <w:r>
          <w:rPr>
            <w:rFonts w:hint="eastAsia" w:eastAsia="方正仿宋_GBK" w:cs="方正仿宋_GBK"/>
            <w:sz w:val="32"/>
            <w:szCs w:val="32"/>
            <w:highlight w:val="none"/>
          </w:rPr>
          <w:delText>。</w:delText>
        </w:r>
      </w:del>
    </w:p>
    <w:p>
      <w:pPr>
        <w:spacing w:line="600" w:lineRule="exact"/>
        <w:ind w:firstLine="640" w:firstLineChars="200"/>
        <w:rPr>
          <w:rStyle w:val="52"/>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pStyle w:val="2"/>
        <w:spacing w:before="0" w:after="0" w:line="600" w:lineRule="exact"/>
        <w:ind w:firstLine="640" w:firstLineChars="200"/>
        <w:jc w:val="both"/>
        <w:rPr>
          <w:rFonts w:eastAsia="仿宋_GB2312"/>
          <w:b w:val="0"/>
          <w:bCs w:val="0"/>
        </w:rPr>
      </w:pPr>
      <w:r>
        <w:rPr>
          <w:rFonts w:hint="eastAsia" w:eastAsia="仿宋_GB2312"/>
          <w:b w:val="0"/>
          <w:bCs w:val="0"/>
        </w:rPr>
        <w:t>成立内控小组，对资金使用全过程实行监管。宣传信息中心成立了由中心主任、副主任、办公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pStyle w:val="2"/>
        <w:spacing w:before="0" w:after="0" w:line="600" w:lineRule="exact"/>
        <w:ind w:firstLine="640" w:firstLineChars="200"/>
        <w:jc w:val="both"/>
        <w:rPr>
          <w:rFonts w:eastAsia="仿宋_GB2312"/>
          <w:b w:val="0"/>
          <w:bCs w:val="0"/>
        </w:rPr>
      </w:pPr>
      <w:r>
        <w:rPr>
          <w:rFonts w:hint="eastAsia" w:eastAsia="仿宋_GB2312"/>
          <w:b w:val="0"/>
          <w:bCs w:val="0"/>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600" w:lineRule="exact"/>
        <w:ind w:firstLine="640" w:firstLineChars="200"/>
        <w:jc w:val="both"/>
        <w:rPr>
          <w:rFonts w:ascii="Times New Roman" w:hAnsi="Times New Roman" w:eastAsia="仿宋_GB2312"/>
          <w:b w:val="0"/>
          <w:bCs w:val="0"/>
          <w:kern w:val="2"/>
        </w:rPr>
      </w:pPr>
      <w:r>
        <w:rPr>
          <w:rFonts w:hint="eastAsia" w:eastAsia="仿宋_GB2312"/>
          <w:b w:val="0"/>
          <w:bCs w:val="0"/>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7"/>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pStyle w:val="2"/>
        <w:spacing w:before="0" w:after="0" w:line="600" w:lineRule="exact"/>
        <w:ind w:firstLine="640" w:firstLineChars="200"/>
        <w:jc w:val="both"/>
        <w:rPr>
          <w:rFonts w:ascii="仿宋" w:hAnsi="仿宋" w:eastAsia="仿宋" w:cs="仿宋"/>
          <w:b w:val="0"/>
          <w:bCs w:val="0"/>
          <w:kern w:val="2"/>
        </w:rPr>
      </w:pPr>
      <w:r>
        <w:rPr>
          <w:rFonts w:hint="eastAsia" w:ascii="仿宋" w:hAnsi="仿宋" w:eastAsia="仿宋" w:cs="仿宋"/>
          <w:b w:val="0"/>
          <w:bCs w:val="0"/>
          <w:kern w:val="2"/>
        </w:rPr>
        <w:t>1、</w:t>
      </w:r>
      <w:r>
        <w:rPr>
          <w:rFonts w:ascii="仿宋" w:hAnsi="仿宋" w:eastAsia="仿宋" w:cs="仿宋"/>
          <w:b w:val="0"/>
          <w:bCs w:val="0"/>
          <w:kern w:val="2"/>
        </w:rPr>
        <w:t>存在的问题</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资金使用过程存在的问题。资金使用制度不完善，我单位虽然制定了一系列内控制度，对制度的执行力不够，导致有章不循，内部控制制度未能发挥应有的作用。</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原因分析</w:t>
      </w:r>
    </w:p>
    <w:p>
      <w:r>
        <w:rPr>
          <w:rFonts w:hint="eastAsia" w:ascii="仿宋" w:hAnsi="仿宋" w:eastAsia="仿宋" w:cs="仿宋"/>
          <w:sz w:val="32"/>
          <w:szCs w:val="32"/>
        </w:rPr>
        <w:t>预算资金安排不合理，导致无法按时支付项目资金。</w:t>
      </w:r>
    </w:p>
    <w:p>
      <w:pPr>
        <w:numPr>
          <w:ilvl w:val="-1"/>
          <w:numId w:val="0"/>
        </w:numPr>
        <w:spacing w:line="600" w:lineRule="exact"/>
        <w:ind w:firstLine="640" w:firstLineChars="200"/>
        <w:rPr>
          <w:rFonts w:eastAsia="黑体"/>
          <w:sz w:val="32"/>
          <w:szCs w:val="32"/>
        </w:rPr>
      </w:pPr>
      <w:r>
        <w:rPr>
          <w:rFonts w:hint="eastAsia" w:ascii="黑体" w:hAnsi="黑体" w:eastAsia="黑体" w:cs="黑体"/>
          <w:sz w:val="32"/>
          <w:szCs w:val="32"/>
        </w:rPr>
        <w:t>七、</w:t>
      </w:r>
      <w:r>
        <w:rPr>
          <w:rFonts w:eastAsia="黑体"/>
          <w:sz w:val="32"/>
          <w:szCs w:val="32"/>
        </w:rPr>
        <w:t>有关建议</w:t>
      </w:r>
    </w:p>
    <w:p>
      <w:pPr>
        <w:spacing w:line="600" w:lineRule="exact"/>
        <w:ind w:firstLine="640" w:firstLineChars="200"/>
        <w:jc w:val="left"/>
        <w:rPr>
          <w:rFonts w:ascii="仿宋" w:hAnsi="仿宋" w:eastAsia="仿宋" w:cs="仿宋"/>
          <w:bCs/>
          <w:sz w:val="32"/>
          <w:szCs w:val="32"/>
        </w:rPr>
      </w:pPr>
      <w:r>
        <w:rPr>
          <w:rFonts w:hint="eastAsia" w:ascii="仿宋" w:hAnsi="仿宋" w:eastAsia="仿宋" w:cs="仿宋"/>
          <w:bCs/>
          <w:sz w:val="32"/>
          <w:szCs w:val="32"/>
        </w:rPr>
        <w:t>（一）加强新行政单位会计制度和新预算法学习培训、规范账务处理，加强新《预算法》、《行政单位会计制度》 、《会计法》 、《行政单位财务规则》等学习培训,规范部门预算收支核算。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三是合理安排预算支出，保证项目的执行进度，做到资金按时支付。</w:t>
      </w:r>
    </w:p>
    <w:p>
      <w:pPr>
        <w:spacing w:line="600" w:lineRule="exact"/>
        <w:ind w:firstLine="640" w:firstLineChars="200"/>
        <w:jc w:val="left"/>
        <w:rPr>
          <w:rFonts w:ascii="仿宋" w:hAnsi="仿宋" w:eastAsia="仿宋" w:cs="仿宋"/>
          <w:bCs/>
          <w:sz w:val="32"/>
          <w:szCs w:val="32"/>
        </w:rPr>
      </w:pPr>
      <w:r>
        <w:rPr>
          <w:rFonts w:hint="eastAsia" w:ascii="仿宋" w:hAnsi="仿宋" w:eastAsia="仿宋" w:cs="仿宋"/>
          <w:bCs/>
          <w:sz w:val="32"/>
          <w:szCs w:val="32"/>
        </w:rPr>
        <w:t>(二)完善管理制度,进一步加强资产管理。严格按照《固定资产管理办法》的规定，加强固定资产管理,及时登记、更新台账，加强资产卡片管理,对各类实物资产进行全面盘点,确保账账、账实相符。</w:t>
      </w:r>
    </w:p>
    <w:p>
      <w:pPr>
        <w:spacing w:line="600" w:lineRule="exact"/>
        <w:ind w:firstLine="640" w:firstLineChars="200"/>
      </w:pPr>
      <w:r>
        <w:rPr>
          <w:rFonts w:hint="eastAsia" w:ascii="仿宋" w:hAnsi="仿宋" w:eastAsia="仿宋" w:cs="仿宋"/>
          <w:bCs/>
          <w:sz w:val="32"/>
          <w:szCs w:val="32"/>
        </w:rPr>
        <w:t>（三）加强业务学习。进一步明确如何参照考核体系，科学合理设定绩效目标，充分发挥预算绩效管理工作效用。具体项目自评情况附项目支出绩效自评表。</w:t>
      </w:r>
    </w:p>
    <w:p>
      <w:pPr>
        <w:numPr>
          <w:ilvl w:val="0"/>
          <w:numId w:val="0"/>
        </w:numPr>
        <w:spacing w:line="600" w:lineRule="exact"/>
        <w:ind w:firstLine="0" w:firstLineChars="0"/>
        <w:rPr>
          <w:rFonts w:eastAsia="黑体"/>
          <w:sz w:val="32"/>
          <w:szCs w:val="32"/>
        </w:rPr>
      </w:pPr>
      <w:r>
        <w:rPr>
          <w:rFonts w:hint="eastAsia" w:eastAsia="黑体"/>
          <w:sz w:val="32"/>
          <w:szCs w:val="32"/>
        </w:rPr>
        <w:t>八、</w:t>
      </w:r>
      <w:r>
        <w:rPr>
          <w:rFonts w:eastAsia="黑体"/>
          <w:sz w:val="32"/>
          <w:szCs w:val="32"/>
        </w:rPr>
        <w:t>其他需要说</w:t>
      </w:r>
      <w:bookmarkStart w:id="5" w:name="page8"/>
      <w:bookmarkEnd w:id="5"/>
      <w:r>
        <w:rPr>
          <w:rFonts w:eastAsia="黑体"/>
          <w:sz w:val="32"/>
          <w:szCs w:val="32"/>
        </w:rPr>
        <w:t>明的问题</w:t>
      </w:r>
    </w:p>
    <w:p>
      <w:pPr>
        <w:pStyle w:val="20"/>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Style w:val="21"/>
        <w:tblW w:w="8834" w:type="dxa"/>
        <w:tblInd w:w="0" w:type="dxa"/>
        <w:tblLayout w:type="autofit"/>
        <w:tblCellMar>
          <w:top w:w="0" w:type="dxa"/>
          <w:left w:w="0" w:type="dxa"/>
          <w:bottom w:w="0" w:type="dxa"/>
          <w:right w:w="0" w:type="dxa"/>
        </w:tblCellMar>
      </w:tblPr>
      <w:tblGrid>
        <w:gridCol w:w="798"/>
        <w:gridCol w:w="984"/>
        <w:gridCol w:w="1430"/>
        <w:gridCol w:w="1523"/>
        <w:gridCol w:w="1268"/>
        <w:gridCol w:w="1348"/>
        <w:gridCol w:w="1483"/>
      </w:tblGrid>
      <w:tr>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22"/>
                <w:szCs w:val="22"/>
              </w:rPr>
            </w:pPr>
            <w:r>
              <w:rPr>
                <w:kern w:val="0"/>
                <w:sz w:val="22"/>
                <w:szCs w:val="22"/>
                <w:lang w:bidi="ar"/>
              </w:rPr>
              <w:t>（202</w:t>
            </w:r>
            <w:r>
              <w:rPr>
                <w:rFonts w:hint="eastAsia"/>
                <w:kern w:val="0"/>
                <w:sz w:val="22"/>
                <w:szCs w:val="22"/>
                <w:lang w:bidi="ar"/>
              </w:rPr>
              <w:t>2</w:t>
            </w:r>
            <w:r>
              <w:rPr>
                <w:kern w:val="0"/>
                <w:sz w:val="22"/>
                <w:szCs w:val="22"/>
                <w:lang w:bidi="ar"/>
              </w:rPr>
              <w:t>年度）</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市场监督综合事务管理专项经费</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新疆维吾尔自治区市场监督管理局</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新疆维吾尔自治区市场监督管理宣传信息中心（自治区广告监测中心）</w:t>
            </w:r>
          </w:p>
        </w:tc>
      </w:tr>
      <w:tr>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执行率</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300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295.28</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295.28</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100%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300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295.28</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295.28</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100%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实际完成情况</w:t>
            </w:r>
          </w:p>
        </w:tc>
      </w:tr>
      <w:tr>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rFonts w:hint="eastAsia"/>
                <w:sz w:val="18"/>
                <w:szCs w:val="18"/>
              </w:rPr>
              <w:t>2022年，自治区市场监督管理宣传工作的主要任务是坚持以习近平新时代中国特色社会主义思想为指导，切实增强政治意识、大局意识、核心意识、看齐意识，紧紧围绕学习宣传贯彻党的二十大精神这条主线，着力推动习近平新时代中国特色社会主义思想深入人心，聚焦社会稳定长治久安总目标，着力提高市场监管新闻舆论传播力、引导力、影响力、公信力，围绕市场监管中心工作，坚持正确政治方向和舆论导向，做大做强正面宣传，创新宣传报道形式，健全完善宣传机制，努力为市场监管改革发展营造良好舆论环境。做好“新疆市场监管局”官方网站系统的日常维护、安全监测、故障诊断及故障排除工作；通过云监管服务对网站新媒体进行深度全面检测，检测报告可帮助改进网站新媒体问题，顺利通过国办和自治区的抽查。</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ins w:id="29" w:author="ll" w:date="2023-03-30T16:41:42Z">
              <w:r>
                <w:rPr>
                  <w:rFonts w:hint="eastAsia"/>
                  <w:sz w:val="18"/>
                  <w:szCs w:val="18"/>
                </w:rPr>
                <w:t>2022年，自治区市场监督管理宣传工作的主要任务是坚持以习近平新时代中国特色社会主义思想为指导，切实增强政治意识、大局意识、核心意识、看齐意识，聚焦社会稳定长治久安总目标，着力提高市场监管新闻舆论传播力、引导力、影响力、公信力，围绕市场监管中心工作，全年组织宣传活动次数39次，制作宣传品数量750份，播发稿件数量1286篇，发布舆情信息826条，做好了“新疆市场监管局”官方网站系统的日常维护、安全监测、故障诊断及故障排除工作；通过云监管服务对网站新媒体进行深度全面检测，检测报告帮助改进网站新媒体问题，宣传知晓率达到92%，宣传报道及时率达到85%，重大舆情监测覆盖率达到90%，顺利通过国办验收。</w:t>
              </w:r>
            </w:ins>
            <w:del w:id="30" w:author="ll" w:date="2023-03-30T16:41:42Z">
              <w:r>
                <w:rPr>
                  <w:rFonts w:hint="eastAsia"/>
                  <w:sz w:val="18"/>
                  <w:szCs w:val="18"/>
                </w:rPr>
                <w:delText>2022年，自治区市场监督管理宣传工作的主要任务是坚持以习近平新时代中国特色社会主义思想为指导，切实增强政治意识、大局意识、核心意识、看齐意识，紧紧围绕学习宣传贯彻党的二十大精神这条主线，着力推动习近平新时代中国特色社会主义思想深入人心，聚焦社会稳定长治久安总目标，着力提高市场监管新闻舆论传播力、引导力、影响力、公信力，围绕市场监管中心工作，坚持正确政治方向和舆论导向，做大做强正面宣传，创新宣传报道形式，健全完善宣传机制，努力为市场监管改革发展营造良好舆论环境。做好“新疆市场监管局”官方网站系统的日常维护、安全监测、故障诊断及故障排除工作；通过云监管服务对网站新媒体进行深度全面检测，检测报告可帮助改进网站新媒体问题，顺利通过国办和自治区的抽查。</w:delText>
              </w:r>
            </w:del>
          </w:p>
        </w:tc>
      </w:tr>
      <w:tr>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偏差原因分析及改进措施</w:t>
            </w:r>
          </w:p>
        </w:tc>
      </w:tr>
      <w:tr>
        <w:tblPrEx>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产出指标</w:t>
            </w:r>
          </w:p>
        </w:tc>
        <w:tc>
          <w:tcPr>
            <w:tcW w:w="143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cs="宋体"/>
                <w:color w:val="000000"/>
                <w:kern w:val="0"/>
                <w:sz w:val="20"/>
                <w:szCs w:val="20"/>
                <w:lang w:bidi="ar"/>
              </w:rPr>
              <w:t>组织宣传活动次数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&gt;=35次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39次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nil"/>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cs="宋体"/>
                <w:color w:val="000000"/>
                <w:kern w:val="0"/>
                <w:sz w:val="20"/>
                <w:szCs w:val="20"/>
                <w:lang w:bidi="ar"/>
              </w:rPr>
              <w:t>制作宣传品数量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&gt;=700份</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750份</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cs="宋体"/>
                <w:color w:val="000000"/>
                <w:kern w:val="0"/>
                <w:sz w:val="20"/>
                <w:szCs w:val="20"/>
                <w:lang w:bidi="ar"/>
              </w:rPr>
              <w:t>播发稿件数量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&gt;=1200篇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1286篇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cs="宋体"/>
                <w:color w:val="000000"/>
                <w:kern w:val="0"/>
                <w:sz w:val="20"/>
                <w:szCs w:val="20"/>
                <w:lang w:bidi="ar"/>
              </w:rPr>
              <w:t>舆情信息数量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&gt;=800条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826条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cs="宋体"/>
                <w:color w:val="000000"/>
                <w:kern w:val="0"/>
                <w:sz w:val="20"/>
                <w:szCs w:val="20"/>
                <w:lang w:bidi="ar"/>
              </w:rPr>
              <w:t>宣传知晓率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92%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时效指标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cs="宋体"/>
                <w:color w:val="000000"/>
                <w:kern w:val="0"/>
                <w:sz w:val="20"/>
                <w:szCs w:val="20"/>
                <w:lang w:bidi="ar"/>
              </w:rPr>
              <w:t>宣传报道及时率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&gt;=85%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85%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cs="宋体"/>
                <w:color w:val="000000"/>
                <w:kern w:val="0"/>
                <w:sz w:val="20"/>
                <w:szCs w:val="20"/>
                <w:lang w:bidi="ar"/>
              </w:rPr>
              <w:t>宣传项目预算成本</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=220万元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215.28万元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本年度因项目未验收，结转2.69万元，2.04万元未支出，以后年度将及时支出</w:t>
            </w: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cs="宋体"/>
                <w:color w:val="000000"/>
                <w:kern w:val="0"/>
                <w:sz w:val="20"/>
                <w:szCs w:val="20"/>
                <w:lang w:bidi="ar"/>
              </w:rPr>
              <w:t>舆情项目预算成本</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=80万元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80万元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经济效益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cs="宋体"/>
                <w:color w:val="000000"/>
                <w:kern w:val="0"/>
                <w:sz w:val="20"/>
                <w:szCs w:val="20"/>
                <w:lang w:bidi="ar"/>
              </w:rPr>
              <w:t>重大舆情监测覆盖率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90%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满意度</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cs="宋体"/>
                <w:color w:val="000000"/>
                <w:kern w:val="0"/>
                <w:sz w:val="20"/>
                <w:szCs w:val="20"/>
                <w:lang w:bidi="ar"/>
              </w:rPr>
              <w:t>服务对象满意度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cs="宋体"/>
                <w:color w:val="000000"/>
                <w:kern w:val="0"/>
                <w:sz w:val="20"/>
                <w:szCs w:val="20"/>
                <w:lang w:bidi="ar"/>
              </w:rPr>
              <w:t>90%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1"/>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ins w:id="31" w:author="ll" w:date="2023-08-18T16:28:33Z"/>
                <w:rFonts w:hint="eastAsia" w:eastAsia="宋体"/>
                <w:color w:val="000000"/>
                <w:kern w:val="0"/>
                <w:sz w:val="22"/>
                <w:szCs w:val="22"/>
                <w:lang w:eastAsia="zh-CN"/>
              </w:rPr>
            </w:pPr>
            <w:r>
              <w:rPr>
                <w:color w:val="000000"/>
                <w:kern w:val="0"/>
                <w:sz w:val="22"/>
                <w:szCs w:val="22"/>
              </w:rPr>
              <w:t>评价要点：</w:t>
            </w:r>
            <w:del w:id="32" w:author="ll" w:date="2023-08-18T16:28:33Z">
              <w:r>
                <w:rPr>
                  <w:color w:val="000000"/>
                  <w:kern w:val="0"/>
                  <w:sz w:val="22"/>
                  <w:szCs w:val="22"/>
                </w:rPr>
                <w:br w:type="textWrapping"/>
              </w:r>
            </w:del>
          </w:p>
          <w:p>
            <w:pPr>
              <w:widowControl/>
              <w:spacing w:line="0" w:lineRule="atLeast"/>
              <w:jc w:val="left"/>
              <w:rPr>
                <w:ins w:id="33" w:author="ll" w:date="2023-08-18T16:28:33Z"/>
                <w:rFonts w:hint="eastAsia" w:eastAsia="宋体"/>
                <w:color w:val="000000"/>
                <w:kern w:val="0"/>
                <w:sz w:val="22"/>
                <w:szCs w:val="22"/>
                <w:lang w:eastAsia="zh-CN"/>
              </w:rPr>
            </w:pPr>
            <w:r>
              <w:rPr>
                <w:color w:val="000000"/>
                <w:kern w:val="0"/>
                <w:sz w:val="22"/>
                <w:szCs w:val="22"/>
              </w:rPr>
              <w:t>①项目立项是否符合国家法律法规、国民经济发展规划和相关政策；</w:t>
            </w:r>
            <w:del w:id="34" w:author="ll" w:date="2023-08-18T16:28:33Z">
              <w:r>
                <w:rPr>
                  <w:color w:val="000000"/>
                  <w:kern w:val="0"/>
                  <w:sz w:val="22"/>
                  <w:szCs w:val="22"/>
                </w:rPr>
                <w:br w:type="textWrapping"/>
              </w:r>
            </w:del>
          </w:p>
          <w:p>
            <w:pPr>
              <w:widowControl/>
              <w:spacing w:line="0" w:lineRule="atLeast"/>
              <w:jc w:val="left"/>
              <w:rPr>
                <w:ins w:id="35" w:author="ll" w:date="2023-08-18T16:28:33Z"/>
                <w:rFonts w:hint="eastAsia" w:eastAsia="宋体"/>
                <w:color w:val="000000"/>
                <w:kern w:val="0"/>
                <w:sz w:val="22"/>
                <w:szCs w:val="22"/>
                <w:lang w:eastAsia="zh-CN"/>
              </w:rPr>
            </w:pPr>
            <w:r>
              <w:rPr>
                <w:color w:val="000000"/>
                <w:kern w:val="0"/>
                <w:sz w:val="22"/>
                <w:szCs w:val="22"/>
              </w:rPr>
              <w:t>②项目立项是否符合行业发展规划和政策要求；</w:t>
            </w:r>
            <w:del w:id="36" w:author="ll" w:date="2023-08-18T16:28:33Z">
              <w:r>
                <w:rPr>
                  <w:color w:val="000000"/>
                  <w:kern w:val="0"/>
                  <w:sz w:val="22"/>
                  <w:szCs w:val="22"/>
                </w:rPr>
                <w:br w:type="textWrapping"/>
              </w:r>
            </w:del>
          </w:p>
          <w:p>
            <w:pPr>
              <w:widowControl/>
              <w:spacing w:line="0" w:lineRule="atLeast"/>
              <w:jc w:val="left"/>
              <w:rPr>
                <w:ins w:id="37" w:author="ll" w:date="2023-08-18T16:28:33Z"/>
                <w:rFonts w:hint="eastAsia" w:eastAsia="宋体"/>
                <w:color w:val="000000"/>
                <w:kern w:val="0"/>
                <w:sz w:val="22"/>
                <w:szCs w:val="22"/>
                <w:lang w:eastAsia="zh-CN"/>
              </w:rPr>
            </w:pPr>
            <w:r>
              <w:rPr>
                <w:color w:val="000000"/>
                <w:kern w:val="0"/>
                <w:sz w:val="22"/>
                <w:szCs w:val="22"/>
              </w:rPr>
              <w:t>③项目立项是否与部门职责范围相符，属于部门履职所需；</w:t>
            </w:r>
            <w:del w:id="38" w:author="ll" w:date="2023-08-18T16:28:33Z">
              <w:r>
                <w:rPr>
                  <w:color w:val="000000"/>
                  <w:kern w:val="0"/>
                  <w:sz w:val="22"/>
                  <w:szCs w:val="22"/>
                </w:rPr>
                <w:br w:type="textWrapping"/>
              </w:r>
            </w:del>
          </w:p>
          <w:p>
            <w:pPr>
              <w:widowControl/>
              <w:spacing w:line="0" w:lineRule="atLeast"/>
              <w:jc w:val="left"/>
              <w:rPr>
                <w:ins w:id="39" w:author="ll" w:date="2023-08-18T16:28:33Z"/>
                <w:rFonts w:hint="eastAsia" w:eastAsia="宋体"/>
                <w:color w:val="000000"/>
                <w:kern w:val="0"/>
                <w:sz w:val="22"/>
                <w:szCs w:val="22"/>
                <w:lang w:eastAsia="zh-CN"/>
              </w:rPr>
            </w:pPr>
            <w:r>
              <w:rPr>
                <w:color w:val="000000"/>
                <w:kern w:val="0"/>
                <w:sz w:val="22"/>
                <w:szCs w:val="22"/>
              </w:rPr>
              <w:t>④项目是否属于公共财政支持范围，是否符合中央、地方事权支出责任划分原则；</w:t>
            </w:r>
            <w:del w:id="40" w:author="ll" w:date="2023-08-18T16:28:33Z">
              <w:r>
                <w:rPr>
                  <w:color w:val="000000"/>
                  <w:kern w:val="0"/>
                  <w:sz w:val="22"/>
                  <w:szCs w:val="22"/>
                </w:rPr>
                <w:br w:type="textWrapping"/>
              </w:r>
            </w:del>
          </w:p>
          <w:p>
            <w:pPr>
              <w:widowControl/>
              <w:spacing w:line="0" w:lineRule="atLeast"/>
              <w:jc w:val="left"/>
              <w:rPr>
                <w:color w:val="000000"/>
                <w:kern w:val="0"/>
                <w:sz w:val="22"/>
                <w:szCs w:val="22"/>
              </w:rPr>
            </w:pP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ins w:id="41" w:author="ll" w:date="2023-08-18T16:28:33Z"/>
                <w:rFonts w:hint="eastAsia" w:eastAsia="宋体"/>
                <w:color w:val="000000"/>
                <w:kern w:val="0"/>
                <w:sz w:val="22"/>
                <w:szCs w:val="22"/>
                <w:lang w:eastAsia="zh-CN"/>
              </w:rPr>
            </w:pPr>
            <w:r>
              <w:rPr>
                <w:color w:val="000000"/>
                <w:kern w:val="0"/>
                <w:sz w:val="22"/>
                <w:szCs w:val="22"/>
              </w:rPr>
              <w:t>评价要点：</w:t>
            </w:r>
            <w:del w:id="42" w:author="ll" w:date="2023-08-18T16:28:33Z">
              <w:r>
                <w:rPr>
                  <w:color w:val="000000"/>
                  <w:kern w:val="0"/>
                  <w:sz w:val="22"/>
                  <w:szCs w:val="22"/>
                </w:rPr>
                <w:br w:type="textWrapping"/>
              </w:r>
            </w:del>
          </w:p>
          <w:p>
            <w:pPr>
              <w:widowControl/>
              <w:spacing w:line="0" w:lineRule="atLeast"/>
              <w:jc w:val="left"/>
              <w:rPr>
                <w:ins w:id="43" w:author="ll" w:date="2023-08-18T16:28:33Z"/>
                <w:rFonts w:hint="eastAsia" w:eastAsia="宋体"/>
                <w:color w:val="000000"/>
                <w:kern w:val="0"/>
                <w:sz w:val="22"/>
                <w:szCs w:val="22"/>
                <w:lang w:eastAsia="zh-CN"/>
              </w:rPr>
            </w:pPr>
            <w:r>
              <w:rPr>
                <w:color w:val="000000"/>
                <w:kern w:val="0"/>
                <w:sz w:val="22"/>
                <w:szCs w:val="22"/>
              </w:rPr>
              <w:t>①项目是否按照规定的程序申请设立；</w:t>
            </w:r>
            <w:del w:id="44" w:author="ll" w:date="2023-08-18T16:28:33Z">
              <w:r>
                <w:rPr>
                  <w:color w:val="000000"/>
                  <w:kern w:val="0"/>
                  <w:sz w:val="22"/>
                  <w:szCs w:val="22"/>
                </w:rPr>
                <w:br w:type="textWrapping"/>
              </w:r>
            </w:del>
          </w:p>
          <w:p>
            <w:pPr>
              <w:widowControl/>
              <w:spacing w:line="0" w:lineRule="atLeast"/>
              <w:jc w:val="left"/>
              <w:rPr>
                <w:ins w:id="45" w:author="ll" w:date="2023-08-18T16:28:33Z"/>
                <w:rFonts w:hint="eastAsia" w:eastAsia="宋体"/>
                <w:color w:val="000000"/>
                <w:kern w:val="0"/>
                <w:sz w:val="22"/>
                <w:szCs w:val="22"/>
                <w:lang w:eastAsia="zh-CN"/>
              </w:rPr>
            </w:pPr>
            <w:r>
              <w:rPr>
                <w:color w:val="000000"/>
                <w:kern w:val="0"/>
                <w:sz w:val="22"/>
                <w:szCs w:val="22"/>
              </w:rPr>
              <w:t>②审批文件、材料是否符合相关要求；</w:t>
            </w:r>
            <w:del w:id="46" w:author="ll" w:date="2023-08-18T16:28:33Z">
              <w:r>
                <w:rPr>
                  <w:color w:val="000000"/>
                  <w:kern w:val="0"/>
                  <w:sz w:val="22"/>
                  <w:szCs w:val="22"/>
                </w:rPr>
                <w:br w:type="textWrapping"/>
              </w:r>
            </w:del>
          </w:p>
          <w:p>
            <w:pPr>
              <w:widowControl/>
              <w:spacing w:line="0" w:lineRule="atLeast"/>
              <w:jc w:val="left"/>
              <w:rPr>
                <w:color w:val="000000"/>
                <w:kern w:val="0"/>
                <w:sz w:val="22"/>
                <w:szCs w:val="22"/>
              </w:rPr>
            </w:pP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ins w:id="47" w:author="ll" w:date="2023-08-18T16:28:33Z"/>
                <w:rFonts w:hint="eastAsia" w:eastAsia="宋体"/>
                <w:color w:val="000000"/>
                <w:kern w:val="0"/>
                <w:sz w:val="22"/>
                <w:szCs w:val="22"/>
                <w:lang w:eastAsia="zh-CN"/>
              </w:rPr>
            </w:pPr>
            <w:r>
              <w:rPr>
                <w:color w:val="000000"/>
                <w:kern w:val="0"/>
                <w:sz w:val="22"/>
                <w:szCs w:val="22"/>
              </w:rPr>
              <w:t>评价要点：</w:t>
            </w:r>
            <w:del w:id="48" w:author="ll" w:date="2023-08-18T16:28:33Z">
              <w:r>
                <w:rPr>
                  <w:color w:val="000000"/>
                  <w:kern w:val="0"/>
                  <w:sz w:val="22"/>
                  <w:szCs w:val="22"/>
                </w:rPr>
                <w:br w:type="textWrapping"/>
              </w:r>
            </w:del>
          </w:p>
          <w:p>
            <w:pPr>
              <w:widowControl/>
              <w:spacing w:line="0" w:lineRule="atLeast"/>
              <w:jc w:val="left"/>
              <w:rPr>
                <w:ins w:id="49" w:author="ll" w:date="2023-08-18T16:28:33Z"/>
                <w:rFonts w:hint="eastAsia" w:eastAsia="宋体"/>
                <w:color w:val="000000"/>
                <w:kern w:val="0"/>
                <w:sz w:val="22"/>
                <w:szCs w:val="22"/>
                <w:lang w:eastAsia="zh-CN"/>
              </w:rPr>
            </w:pPr>
            <w:r>
              <w:rPr>
                <w:color w:val="000000"/>
                <w:kern w:val="0"/>
                <w:sz w:val="22"/>
                <w:szCs w:val="22"/>
              </w:rPr>
              <w:t>（如未设定预算绩效目标，也可考核其他工作任务目标）</w:t>
            </w:r>
            <w:del w:id="50" w:author="ll" w:date="2023-08-18T16:28:33Z">
              <w:r>
                <w:rPr>
                  <w:color w:val="000000"/>
                  <w:kern w:val="0"/>
                  <w:sz w:val="22"/>
                  <w:szCs w:val="22"/>
                </w:rPr>
                <w:br w:type="textWrapping"/>
              </w:r>
            </w:del>
          </w:p>
          <w:p>
            <w:pPr>
              <w:widowControl/>
              <w:spacing w:line="0" w:lineRule="atLeast"/>
              <w:jc w:val="left"/>
              <w:rPr>
                <w:ins w:id="51" w:author="ll" w:date="2023-08-18T16:28:33Z"/>
                <w:rFonts w:hint="eastAsia" w:eastAsia="宋体"/>
                <w:color w:val="000000"/>
                <w:kern w:val="0"/>
                <w:sz w:val="22"/>
                <w:szCs w:val="22"/>
                <w:lang w:eastAsia="zh-CN"/>
              </w:rPr>
            </w:pPr>
            <w:r>
              <w:rPr>
                <w:color w:val="000000"/>
                <w:kern w:val="0"/>
                <w:sz w:val="22"/>
                <w:szCs w:val="22"/>
              </w:rPr>
              <w:t>①项目是否有绩效目标；</w:t>
            </w:r>
            <w:del w:id="52" w:author="ll" w:date="2023-08-18T16:28:33Z">
              <w:r>
                <w:rPr>
                  <w:color w:val="000000"/>
                  <w:kern w:val="0"/>
                  <w:sz w:val="22"/>
                  <w:szCs w:val="22"/>
                </w:rPr>
                <w:br w:type="textWrapping"/>
              </w:r>
            </w:del>
          </w:p>
          <w:p>
            <w:pPr>
              <w:widowControl/>
              <w:spacing w:line="0" w:lineRule="atLeast"/>
              <w:jc w:val="left"/>
              <w:rPr>
                <w:ins w:id="53" w:author="ll" w:date="2023-08-18T16:28:33Z"/>
                <w:rFonts w:hint="eastAsia" w:eastAsia="宋体"/>
                <w:color w:val="000000"/>
                <w:kern w:val="0"/>
                <w:sz w:val="22"/>
                <w:szCs w:val="22"/>
                <w:lang w:eastAsia="zh-CN"/>
              </w:rPr>
            </w:pPr>
            <w:r>
              <w:rPr>
                <w:color w:val="000000"/>
                <w:kern w:val="0"/>
                <w:sz w:val="22"/>
                <w:szCs w:val="22"/>
              </w:rPr>
              <w:t>②项目绩效目标与实际工作内容是否具有相关性；</w:t>
            </w:r>
            <w:del w:id="54" w:author="ll" w:date="2023-08-18T16:28:33Z">
              <w:r>
                <w:rPr>
                  <w:color w:val="000000"/>
                  <w:kern w:val="0"/>
                  <w:sz w:val="22"/>
                  <w:szCs w:val="22"/>
                </w:rPr>
                <w:br w:type="textWrapping"/>
              </w:r>
            </w:del>
          </w:p>
          <w:p>
            <w:pPr>
              <w:widowControl/>
              <w:spacing w:line="0" w:lineRule="atLeast"/>
              <w:jc w:val="left"/>
              <w:rPr>
                <w:color w:val="000000"/>
                <w:kern w:val="0"/>
                <w:sz w:val="22"/>
                <w:szCs w:val="22"/>
              </w:rPr>
            </w:pP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ins w:id="55" w:author="ll" w:date="2023-08-18T16:28:33Z"/>
                <w:rFonts w:hint="eastAsia" w:eastAsia="宋体"/>
                <w:color w:val="000000"/>
                <w:kern w:val="0"/>
                <w:sz w:val="22"/>
                <w:szCs w:val="22"/>
                <w:lang w:eastAsia="zh-CN"/>
              </w:rPr>
            </w:pPr>
            <w:r>
              <w:rPr>
                <w:color w:val="000000"/>
                <w:kern w:val="0"/>
                <w:sz w:val="22"/>
                <w:szCs w:val="22"/>
              </w:rPr>
              <w:t>评价要点：</w:t>
            </w:r>
            <w:del w:id="56" w:author="ll" w:date="2023-08-18T16:28:33Z">
              <w:r>
                <w:rPr>
                  <w:color w:val="000000"/>
                  <w:kern w:val="0"/>
                  <w:sz w:val="22"/>
                  <w:szCs w:val="22"/>
                </w:rPr>
                <w:br w:type="textWrapping"/>
              </w:r>
            </w:del>
          </w:p>
          <w:p>
            <w:pPr>
              <w:widowControl/>
              <w:spacing w:line="0" w:lineRule="atLeast"/>
              <w:rPr>
                <w:ins w:id="57" w:author="ll" w:date="2023-08-18T16:28:33Z"/>
                <w:rFonts w:hint="eastAsia" w:eastAsia="宋体"/>
                <w:color w:val="000000"/>
                <w:kern w:val="0"/>
                <w:sz w:val="22"/>
                <w:szCs w:val="22"/>
                <w:lang w:eastAsia="zh-CN"/>
              </w:rPr>
            </w:pPr>
            <w:r>
              <w:rPr>
                <w:color w:val="000000"/>
                <w:kern w:val="0"/>
                <w:sz w:val="22"/>
                <w:szCs w:val="22"/>
              </w:rPr>
              <w:t>①是否将项目绩效目标细化分解为具体的绩效指标；</w:t>
            </w:r>
            <w:del w:id="58" w:author="ll" w:date="2023-08-18T16:28:33Z">
              <w:r>
                <w:rPr>
                  <w:color w:val="000000"/>
                  <w:kern w:val="0"/>
                  <w:sz w:val="22"/>
                  <w:szCs w:val="22"/>
                </w:rPr>
                <w:br w:type="textWrapping"/>
              </w:r>
            </w:del>
          </w:p>
          <w:p>
            <w:pPr>
              <w:widowControl/>
              <w:spacing w:line="0" w:lineRule="atLeast"/>
              <w:rPr>
                <w:ins w:id="59" w:author="ll" w:date="2023-08-18T16:28:33Z"/>
                <w:rFonts w:hint="eastAsia" w:eastAsia="宋体"/>
                <w:color w:val="000000"/>
                <w:kern w:val="0"/>
                <w:sz w:val="22"/>
                <w:szCs w:val="22"/>
                <w:lang w:eastAsia="zh-CN"/>
              </w:rPr>
            </w:pPr>
            <w:r>
              <w:rPr>
                <w:color w:val="000000"/>
                <w:kern w:val="0"/>
                <w:sz w:val="22"/>
                <w:szCs w:val="22"/>
              </w:rPr>
              <w:t>②是否通过清晰、可衡量的指标值予以体现；</w:t>
            </w:r>
            <w:del w:id="60" w:author="ll" w:date="2023-08-18T16:28:33Z">
              <w:r>
                <w:rPr>
                  <w:color w:val="000000"/>
                  <w:kern w:val="0"/>
                  <w:sz w:val="22"/>
                  <w:szCs w:val="22"/>
                </w:rPr>
                <w:br w:type="textWrapping"/>
              </w:r>
            </w:del>
          </w:p>
          <w:p>
            <w:pPr>
              <w:widowControl/>
              <w:spacing w:line="0" w:lineRule="atLeast"/>
              <w:rPr>
                <w:ins w:id="61" w:author="ll" w:date="2023-08-18T16:28:33Z"/>
                <w:rFonts w:hint="eastAsia" w:eastAsia="宋体"/>
                <w:color w:val="000000"/>
                <w:kern w:val="0"/>
                <w:sz w:val="22"/>
                <w:szCs w:val="22"/>
                <w:lang w:eastAsia="zh-CN"/>
              </w:rPr>
            </w:pPr>
            <w:r>
              <w:rPr>
                <w:color w:val="000000"/>
                <w:kern w:val="0"/>
                <w:sz w:val="22"/>
                <w:szCs w:val="22"/>
              </w:rPr>
              <w:t>③是否与项目目标任务数或计划数相对应。</w:t>
            </w:r>
            <w:del w:id="62" w:author="ll" w:date="2023-08-18T16:28:33Z">
              <w:r>
                <w:rPr>
                  <w:color w:val="000000"/>
                  <w:kern w:val="0"/>
                  <w:sz w:val="22"/>
                  <w:szCs w:val="22"/>
                </w:rPr>
                <w:br w:type="textWrapping"/>
              </w:r>
            </w:del>
          </w:p>
          <w:p>
            <w:pPr>
              <w:pStyle w:val="2"/>
              <w:rPr>
                <w:rFonts w:hint="eastAsia"/>
                <w:lang w:eastAsia="zh-CN"/>
              </w:rPr>
            </w:pP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2.91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ins w:id="63" w:author="ll" w:date="2023-08-18T16:28:33Z"/>
                <w:rFonts w:hint="eastAsia" w:eastAsia="宋体"/>
                <w:color w:val="000000"/>
                <w:kern w:val="0"/>
                <w:sz w:val="22"/>
                <w:szCs w:val="22"/>
                <w:lang w:eastAsia="zh-CN"/>
              </w:rPr>
            </w:pPr>
            <w:r>
              <w:rPr>
                <w:color w:val="000000"/>
                <w:kern w:val="0"/>
                <w:sz w:val="22"/>
                <w:szCs w:val="22"/>
              </w:rPr>
              <w:t>评价要点：</w:t>
            </w:r>
            <w:del w:id="64" w:author="ll" w:date="2023-08-18T16:28:33Z">
              <w:r>
                <w:rPr>
                  <w:color w:val="000000"/>
                  <w:kern w:val="0"/>
                  <w:sz w:val="22"/>
                  <w:szCs w:val="22"/>
                </w:rPr>
                <w:br w:type="textWrapping"/>
              </w:r>
            </w:del>
          </w:p>
          <w:p>
            <w:pPr>
              <w:widowControl/>
              <w:spacing w:line="0" w:lineRule="atLeast"/>
              <w:rPr>
                <w:ins w:id="65" w:author="ll" w:date="2023-08-18T16:28:33Z"/>
                <w:rFonts w:hint="eastAsia" w:eastAsia="宋体"/>
                <w:color w:val="000000"/>
                <w:kern w:val="0"/>
                <w:sz w:val="22"/>
                <w:szCs w:val="22"/>
                <w:lang w:eastAsia="zh-CN"/>
              </w:rPr>
            </w:pPr>
            <w:r>
              <w:rPr>
                <w:color w:val="000000"/>
                <w:kern w:val="0"/>
                <w:sz w:val="22"/>
                <w:szCs w:val="22"/>
              </w:rPr>
              <w:t>①预算编制是否经过科学论证；</w:t>
            </w:r>
            <w:del w:id="66" w:author="ll" w:date="2023-08-18T16:28:33Z">
              <w:r>
                <w:rPr>
                  <w:color w:val="000000"/>
                  <w:kern w:val="0"/>
                  <w:sz w:val="22"/>
                  <w:szCs w:val="22"/>
                </w:rPr>
                <w:br w:type="textWrapping"/>
              </w:r>
            </w:del>
          </w:p>
          <w:p>
            <w:pPr>
              <w:widowControl/>
              <w:spacing w:line="0" w:lineRule="atLeast"/>
              <w:rPr>
                <w:ins w:id="67" w:author="ll" w:date="2023-08-18T16:28:33Z"/>
                <w:rFonts w:hint="eastAsia" w:eastAsia="宋体"/>
                <w:color w:val="000000"/>
                <w:kern w:val="0"/>
                <w:sz w:val="22"/>
                <w:szCs w:val="22"/>
                <w:lang w:eastAsia="zh-CN"/>
              </w:rPr>
            </w:pPr>
            <w:r>
              <w:rPr>
                <w:color w:val="000000"/>
                <w:kern w:val="0"/>
                <w:sz w:val="22"/>
                <w:szCs w:val="22"/>
              </w:rPr>
              <w:t>②预算内容与项目内容是否匹配；</w:t>
            </w:r>
            <w:del w:id="68" w:author="ll" w:date="2023-08-18T16:28:33Z">
              <w:r>
                <w:rPr>
                  <w:color w:val="000000"/>
                  <w:kern w:val="0"/>
                  <w:sz w:val="22"/>
                  <w:szCs w:val="22"/>
                </w:rPr>
                <w:br w:type="textWrapping"/>
              </w:r>
            </w:del>
          </w:p>
          <w:p>
            <w:pPr>
              <w:widowControl/>
              <w:spacing w:line="0" w:lineRule="atLeast"/>
              <w:rPr>
                <w:ins w:id="69" w:author="ll" w:date="2023-08-18T16:28:33Z"/>
                <w:rFonts w:hint="eastAsia" w:eastAsia="宋体"/>
                <w:color w:val="000000"/>
                <w:kern w:val="0"/>
                <w:sz w:val="22"/>
                <w:szCs w:val="22"/>
                <w:lang w:eastAsia="zh-CN"/>
              </w:rPr>
            </w:pPr>
            <w:r>
              <w:rPr>
                <w:color w:val="000000"/>
                <w:kern w:val="0"/>
                <w:sz w:val="22"/>
                <w:szCs w:val="22"/>
              </w:rPr>
              <w:t>③预算额度测算依据是否充分，是否按照标准编制；</w:t>
            </w:r>
            <w:del w:id="70" w:author="ll" w:date="2023-08-18T16:28:33Z">
              <w:r>
                <w:rPr>
                  <w:color w:val="000000"/>
                  <w:kern w:val="0"/>
                  <w:sz w:val="22"/>
                  <w:szCs w:val="22"/>
                </w:rPr>
                <w:br w:type="textWrapping"/>
              </w:r>
            </w:del>
          </w:p>
          <w:p>
            <w:pPr>
              <w:widowControl/>
              <w:spacing w:line="0" w:lineRule="atLeast"/>
              <w:rPr>
                <w:color w:val="000000"/>
                <w:kern w:val="0"/>
                <w:sz w:val="22"/>
                <w:szCs w:val="22"/>
              </w:rPr>
            </w:pP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3.88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ins w:id="71" w:author="ll" w:date="2023-08-18T16:28:33Z"/>
                <w:rFonts w:hint="eastAsia" w:eastAsia="宋体"/>
                <w:color w:val="000000"/>
                <w:kern w:val="0"/>
                <w:sz w:val="22"/>
                <w:szCs w:val="22"/>
                <w:lang w:eastAsia="zh-CN"/>
              </w:rPr>
            </w:pPr>
            <w:r>
              <w:rPr>
                <w:color w:val="000000"/>
                <w:kern w:val="0"/>
                <w:sz w:val="22"/>
                <w:szCs w:val="22"/>
              </w:rPr>
              <w:t>评价要点：</w:t>
            </w:r>
            <w:del w:id="72" w:author="ll" w:date="2023-08-18T16:28:33Z">
              <w:r>
                <w:rPr>
                  <w:color w:val="000000"/>
                  <w:kern w:val="0"/>
                  <w:sz w:val="22"/>
                  <w:szCs w:val="22"/>
                </w:rPr>
                <w:br w:type="textWrapping"/>
              </w:r>
            </w:del>
          </w:p>
          <w:p>
            <w:pPr>
              <w:widowControl/>
              <w:spacing w:line="0" w:lineRule="atLeast"/>
              <w:rPr>
                <w:ins w:id="73" w:author="ll" w:date="2023-08-18T16:28:33Z"/>
                <w:rFonts w:hint="eastAsia" w:eastAsia="宋体"/>
                <w:color w:val="000000"/>
                <w:kern w:val="0"/>
                <w:sz w:val="22"/>
                <w:szCs w:val="22"/>
                <w:lang w:eastAsia="zh-CN"/>
              </w:rPr>
            </w:pPr>
            <w:r>
              <w:rPr>
                <w:color w:val="000000"/>
                <w:kern w:val="0"/>
                <w:sz w:val="22"/>
                <w:szCs w:val="22"/>
              </w:rPr>
              <w:t>①预算资金分配依据是否充分；</w:t>
            </w:r>
            <w:del w:id="74" w:author="ll" w:date="2023-08-18T16:28:33Z">
              <w:r>
                <w:rPr>
                  <w:color w:val="000000"/>
                  <w:kern w:val="0"/>
                  <w:sz w:val="22"/>
                  <w:szCs w:val="22"/>
                </w:rPr>
                <w:br w:type="textWrapping"/>
              </w:r>
            </w:del>
          </w:p>
          <w:p>
            <w:pPr>
              <w:widowControl/>
              <w:spacing w:line="0" w:lineRule="atLeast"/>
              <w:rPr>
                <w:color w:val="000000"/>
                <w:kern w:val="0"/>
                <w:sz w:val="22"/>
                <w:szCs w:val="22"/>
              </w:rPr>
            </w:pP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2.88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ins w:id="75" w:author="ll" w:date="2023-08-18T16:28:33Z"/>
                <w:rFonts w:hint="eastAsia" w:eastAsia="宋体"/>
                <w:color w:val="000000"/>
                <w:kern w:val="0"/>
                <w:sz w:val="22"/>
                <w:szCs w:val="22"/>
                <w:lang w:eastAsia="zh-CN"/>
              </w:rPr>
            </w:pPr>
            <w:r>
              <w:rPr>
                <w:color w:val="000000"/>
                <w:kern w:val="0"/>
                <w:sz w:val="22"/>
                <w:szCs w:val="22"/>
              </w:rPr>
              <w:t>预算执行率=（实际支出资金/实际到位资金）×100%。</w:t>
            </w:r>
            <w:del w:id="76" w:author="ll" w:date="2023-08-18T16:28:33Z">
              <w:r>
                <w:rPr>
                  <w:color w:val="000000"/>
                  <w:kern w:val="0"/>
                  <w:sz w:val="22"/>
                  <w:szCs w:val="22"/>
                </w:rPr>
                <w:br w:type="textWrapping"/>
              </w:r>
            </w:del>
          </w:p>
          <w:p>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r>
              <w:rPr>
                <w:b/>
                <w:bCs/>
                <w:color w:val="000000"/>
                <w:kern w:val="0"/>
                <w:sz w:val="22"/>
                <w:szCs w:val="22"/>
              </w:rPr>
              <w:t>9</w:t>
            </w: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ins w:id="77" w:author="ll" w:date="2023-08-18T16:28:33Z"/>
                <w:rFonts w:hint="eastAsia" w:eastAsia="宋体"/>
                <w:color w:val="000000"/>
                <w:kern w:val="0"/>
                <w:sz w:val="22"/>
                <w:szCs w:val="22"/>
                <w:lang w:eastAsia="zh-CN"/>
              </w:rPr>
            </w:pPr>
            <w:r>
              <w:rPr>
                <w:color w:val="000000"/>
                <w:kern w:val="0"/>
                <w:sz w:val="22"/>
                <w:szCs w:val="22"/>
              </w:rPr>
              <w:t>评价要点：</w:t>
            </w:r>
            <w:del w:id="78" w:author="ll" w:date="2023-08-18T16:28:33Z">
              <w:r>
                <w:rPr>
                  <w:color w:val="000000"/>
                  <w:kern w:val="0"/>
                  <w:sz w:val="22"/>
                  <w:szCs w:val="22"/>
                </w:rPr>
                <w:br w:type="textWrapping"/>
              </w:r>
            </w:del>
          </w:p>
          <w:p>
            <w:pPr>
              <w:widowControl/>
              <w:spacing w:line="0" w:lineRule="atLeast"/>
              <w:rPr>
                <w:ins w:id="79" w:author="ll" w:date="2023-08-18T16:28:33Z"/>
                <w:rFonts w:hint="eastAsia" w:eastAsia="宋体"/>
                <w:color w:val="000000"/>
                <w:kern w:val="0"/>
                <w:sz w:val="22"/>
                <w:szCs w:val="22"/>
                <w:lang w:eastAsia="zh-CN"/>
              </w:rPr>
            </w:pPr>
            <w:r>
              <w:rPr>
                <w:color w:val="000000"/>
                <w:kern w:val="0"/>
                <w:sz w:val="22"/>
                <w:szCs w:val="22"/>
              </w:rPr>
              <w:t>①是否符合国家财经法规和财务管理制度以及有关专项资金管理办法的规定；</w:t>
            </w:r>
            <w:del w:id="80" w:author="ll" w:date="2023-08-18T16:28:33Z">
              <w:r>
                <w:rPr>
                  <w:color w:val="000000"/>
                  <w:kern w:val="0"/>
                  <w:sz w:val="22"/>
                  <w:szCs w:val="22"/>
                </w:rPr>
                <w:br w:type="textWrapping"/>
              </w:r>
            </w:del>
          </w:p>
          <w:p>
            <w:pPr>
              <w:widowControl/>
              <w:spacing w:line="0" w:lineRule="atLeast"/>
              <w:rPr>
                <w:ins w:id="81" w:author="ll" w:date="2023-08-18T16:28:33Z"/>
                <w:rFonts w:hint="eastAsia" w:eastAsia="宋体"/>
                <w:color w:val="000000"/>
                <w:kern w:val="0"/>
                <w:sz w:val="22"/>
                <w:szCs w:val="22"/>
                <w:lang w:eastAsia="zh-CN"/>
              </w:rPr>
            </w:pPr>
            <w:r>
              <w:rPr>
                <w:color w:val="000000"/>
                <w:kern w:val="0"/>
                <w:sz w:val="22"/>
                <w:szCs w:val="22"/>
              </w:rPr>
              <w:t>②资金的拨付是否有完整的审批程序和手续；</w:t>
            </w:r>
            <w:del w:id="82" w:author="ll" w:date="2023-08-18T16:28:33Z">
              <w:r>
                <w:rPr>
                  <w:color w:val="000000"/>
                  <w:kern w:val="0"/>
                  <w:sz w:val="22"/>
                  <w:szCs w:val="22"/>
                </w:rPr>
                <w:br w:type="textWrapping"/>
              </w:r>
            </w:del>
          </w:p>
          <w:p>
            <w:pPr>
              <w:widowControl/>
              <w:spacing w:line="0" w:lineRule="atLeast"/>
              <w:rPr>
                <w:ins w:id="83" w:author="ll" w:date="2023-08-18T16:28:33Z"/>
                <w:rFonts w:hint="eastAsia" w:eastAsia="宋体"/>
                <w:color w:val="000000"/>
                <w:kern w:val="0"/>
                <w:sz w:val="22"/>
                <w:szCs w:val="22"/>
                <w:lang w:eastAsia="zh-CN"/>
              </w:rPr>
            </w:pPr>
            <w:r>
              <w:rPr>
                <w:color w:val="000000"/>
                <w:kern w:val="0"/>
                <w:sz w:val="22"/>
                <w:szCs w:val="22"/>
              </w:rPr>
              <w:t>③是否符合项目预算批复或合同规定的用途；</w:t>
            </w:r>
            <w:del w:id="84" w:author="ll" w:date="2023-08-18T16:28:33Z">
              <w:r>
                <w:rPr>
                  <w:color w:val="000000"/>
                  <w:kern w:val="0"/>
                  <w:sz w:val="22"/>
                  <w:szCs w:val="22"/>
                </w:rPr>
                <w:br w:type="textWrapping"/>
              </w:r>
            </w:del>
          </w:p>
          <w:p>
            <w:pPr>
              <w:widowControl/>
              <w:spacing w:line="0" w:lineRule="atLeast"/>
              <w:rPr>
                <w:color w:val="000000"/>
                <w:kern w:val="0"/>
                <w:sz w:val="22"/>
                <w:szCs w:val="22"/>
              </w:rPr>
            </w:pP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3.82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ins w:id="85" w:author="ll" w:date="2023-08-18T16:28:33Z"/>
                <w:rFonts w:hint="eastAsia" w:eastAsia="宋体"/>
                <w:color w:val="000000"/>
                <w:kern w:val="0"/>
                <w:sz w:val="22"/>
                <w:szCs w:val="22"/>
                <w:lang w:eastAsia="zh-CN"/>
              </w:rPr>
            </w:pPr>
            <w:r>
              <w:rPr>
                <w:color w:val="000000"/>
                <w:kern w:val="0"/>
                <w:sz w:val="22"/>
                <w:szCs w:val="22"/>
              </w:rPr>
              <w:t>评价要点：</w:t>
            </w:r>
            <w:del w:id="86" w:author="ll" w:date="2023-08-18T16:28:33Z">
              <w:r>
                <w:rPr>
                  <w:color w:val="000000"/>
                  <w:kern w:val="0"/>
                  <w:sz w:val="22"/>
                  <w:szCs w:val="22"/>
                </w:rPr>
                <w:br w:type="textWrapping"/>
              </w:r>
            </w:del>
          </w:p>
          <w:p>
            <w:pPr>
              <w:widowControl/>
              <w:spacing w:line="0" w:lineRule="atLeast"/>
              <w:rPr>
                <w:ins w:id="87" w:author="ll" w:date="2023-08-18T16:28:33Z"/>
                <w:rFonts w:hint="eastAsia" w:eastAsia="宋体"/>
                <w:color w:val="000000"/>
                <w:kern w:val="0"/>
                <w:sz w:val="22"/>
                <w:szCs w:val="22"/>
                <w:lang w:eastAsia="zh-CN"/>
              </w:rPr>
            </w:pPr>
            <w:r>
              <w:rPr>
                <w:color w:val="000000"/>
                <w:kern w:val="0"/>
                <w:sz w:val="22"/>
                <w:szCs w:val="22"/>
              </w:rPr>
              <w:t>①是否已制定或具有相应的财务和业务管理制度；</w:t>
            </w:r>
            <w:del w:id="88" w:author="ll" w:date="2023-08-18T16:28:33Z">
              <w:r>
                <w:rPr>
                  <w:color w:val="000000"/>
                  <w:kern w:val="0"/>
                  <w:sz w:val="22"/>
                  <w:szCs w:val="22"/>
                </w:rPr>
                <w:br w:type="textWrapping"/>
              </w:r>
            </w:del>
          </w:p>
          <w:p>
            <w:pPr>
              <w:widowControl/>
              <w:spacing w:line="0" w:lineRule="atLeast"/>
              <w:rPr>
                <w:color w:val="000000"/>
                <w:kern w:val="0"/>
                <w:sz w:val="22"/>
                <w:szCs w:val="22"/>
              </w:rPr>
            </w:pP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ins w:id="89" w:author="ll" w:date="2023-08-18T16:28:33Z"/>
                <w:rFonts w:hint="eastAsia" w:eastAsia="宋体"/>
                <w:color w:val="000000"/>
                <w:kern w:val="0"/>
                <w:sz w:val="22"/>
                <w:szCs w:val="22"/>
                <w:lang w:eastAsia="zh-CN"/>
              </w:rPr>
            </w:pPr>
            <w:r>
              <w:rPr>
                <w:color w:val="000000"/>
                <w:kern w:val="0"/>
                <w:sz w:val="22"/>
                <w:szCs w:val="22"/>
              </w:rPr>
              <w:t>评价要点：</w:t>
            </w:r>
            <w:del w:id="90" w:author="ll" w:date="2023-08-18T16:28:33Z">
              <w:r>
                <w:rPr>
                  <w:color w:val="000000"/>
                  <w:kern w:val="0"/>
                  <w:sz w:val="22"/>
                  <w:szCs w:val="22"/>
                </w:rPr>
                <w:br w:type="textWrapping"/>
              </w:r>
            </w:del>
          </w:p>
          <w:p>
            <w:pPr>
              <w:widowControl/>
              <w:spacing w:line="0" w:lineRule="atLeast"/>
              <w:rPr>
                <w:ins w:id="91" w:author="ll" w:date="2023-08-18T16:28:33Z"/>
                <w:rFonts w:hint="eastAsia" w:eastAsia="宋体"/>
                <w:color w:val="000000"/>
                <w:kern w:val="0"/>
                <w:sz w:val="22"/>
                <w:szCs w:val="22"/>
                <w:lang w:eastAsia="zh-CN"/>
              </w:rPr>
            </w:pPr>
            <w:r>
              <w:rPr>
                <w:color w:val="000000"/>
                <w:kern w:val="0"/>
                <w:sz w:val="22"/>
                <w:szCs w:val="22"/>
              </w:rPr>
              <w:t>①是否遵守相关法律法规和相关管理规定；</w:t>
            </w:r>
            <w:del w:id="92" w:author="ll" w:date="2023-08-18T16:28:33Z">
              <w:r>
                <w:rPr>
                  <w:color w:val="000000"/>
                  <w:kern w:val="0"/>
                  <w:sz w:val="22"/>
                  <w:szCs w:val="22"/>
                </w:rPr>
                <w:br w:type="textWrapping"/>
              </w:r>
            </w:del>
          </w:p>
          <w:p>
            <w:pPr>
              <w:widowControl/>
              <w:spacing w:line="0" w:lineRule="atLeast"/>
              <w:rPr>
                <w:ins w:id="93" w:author="ll" w:date="2023-08-18T16:28:33Z"/>
                <w:rFonts w:hint="eastAsia" w:eastAsia="宋体"/>
                <w:color w:val="000000"/>
                <w:kern w:val="0"/>
                <w:sz w:val="22"/>
                <w:szCs w:val="22"/>
                <w:lang w:eastAsia="zh-CN"/>
              </w:rPr>
            </w:pPr>
            <w:r>
              <w:rPr>
                <w:color w:val="000000"/>
                <w:kern w:val="0"/>
                <w:sz w:val="22"/>
                <w:szCs w:val="22"/>
              </w:rPr>
              <w:t>②项目调整及支出调整手续是否完备；</w:t>
            </w:r>
            <w:del w:id="94" w:author="ll" w:date="2023-08-18T16:28:33Z">
              <w:r>
                <w:rPr>
                  <w:color w:val="000000"/>
                  <w:kern w:val="0"/>
                  <w:sz w:val="22"/>
                  <w:szCs w:val="22"/>
                </w:rPr>
                <w:br w:type="textWrapping"/>
              </w:r>
            </w:del>
          </w:p>
          <w:p>
            <w:pPr>
              <w:widowControl/>
              <w:spacing w:line="0" w:lineRule="atLeast"/>
              <w:rPr>
                <w:ins w:id="95" w:author="ll" w:date="2023-08-18T16:28:33Z"/>
                <w:rFonts w:hint="eastAsia" w:eastAsia="宋体"/>
                <w:color w:val="000000"/>
                <w:kern w:val="0"/>
                <w:sz w:val="22"/>
                <w:szCs w:val="22"/>
                <w:lang w:eastAsia="zh-CN"/>
              </w:rPr>
            </w:pPr>
            <w:r>
              <w:rPr>
                <w:color w:val="000000"/>
                <w:kern w:val="0"/>
                <w:sz w:val="22"/>
                <w:szCs w:val="22"/>
              </w:rPr>
              <w:t>③项目合同书、验收报告、技术鉴定等资料是否齐全并及时归档；</w:t>
            </w:r>
            <w:del w:id="96" w:author="ll" w:date="2023-08-18T16:28:33Z">
              <w:r>
                <w:rPr>
                  <w:color w:val="000000"/>
                  <w:kern w:val="0"/>
                  <w:sz w:val="22"/>
                  <w:szCs w:val="22"/>
                </w:rPr>
                <w:br w:type="textWrapping"/>
              </w:r>
            </w:del>
          </w:p>
          <w:p>
            <w:pPr>
              <w:widowControl/>
              <w:spacing w:line="0" w:lineRule="atLeast"/>
              <w:rPr>
                <w:color w:val="000000"/>
                <w:kern w:val="0"/>
                <w:sz w:val="22"/>
                <w:szCs w:val="22"/>
              </w:rPr>
            </w:pP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ins w:id="97" w:author="ll" w:date="2023-08-18T16:28:33Z"/>
                <w:rFonts w:hint="eastAsia" w:eastAsia="宋体"/>
                <w:color w:val="000000"/>
                <w:kern w:val="0"/>
                <w:sz w:val="22"/>
                <w:szCs w:val="22"/>
                <w:lang w:eastAsia="zh-CN"/>
              </w:rPr>
            </w:pPr>
            <w:r>
              <w:rPr>
                <w:color w:val="000000"/>
                <w:kern w:val="0"/>
                <w:sz w:val="22"/>
                <w:szCs w:val="22"/>
              </w:rPr>
              <w:t>实际完成率=（实际产出数/计划产出数）×100%。</w:t>
            </w:r>
            <w:del w:id="98" w:author="ll" w:date="2023-08-18T16:28:33Z">
              <w:r>
                <w:rPr>
                  <w:color w:val="000000"/>
                  <w:kern w:val="0"/>
                  <w:sz w:val="22"/>
                  <w:szCs w:val="22"/>
                </w:rPr>
                <w:br w:type="textWrapping"/>
              </w:r>
            </w:del>
          </w:p>
          <w:p>
            <w:pPr>
              <w:widowControl/>
              <w:spacing w:line="0" w:lineRule="atLeast"/>
              <w:rPr>
                <w:ins w:id="99" w:author="ll" w:date="2023-08-18T16:28:33Z"/>
                <w:rFonts w:hint="eastAsia" w:eastAsia="宋体"/>
                <w:color w:val="000000"/>
                <w:kern w:val="0"/>
                <w:sz w:val="22"/>
                <w:szCs w:val="22"/>
                <w:lang w:eastAsia="zh-CN"/>
              </w:rPr>
            </w:pPr>
            <w:r>
              <w:rPr>
                <w:color w:val="000000"/>
                <w:kern w:val="0"/>
                <w:sz w:val="22"/>
                <w:szCs w:val="22"/>
              </w:rPr>
              <w:t>实际产出数：一定时期（本年度或项目期）内项目实际产出的产品或提供的服务数量。</w:t>
            </w:r>
            <w:del w:id="100" w:author="ll" w:date="2023-08-18T16:28:33Z">
              <w:r>
                <w:rPr>
                  <w:color w:val="000000"/>
                  <w:kern w:val="0"/>
                  <w:sz w:val="22"/>
                  <w:szCs w:val="22"/>
                </w:rPr>
                <w:br w:type="textWrapping"/>
              </w:r>
            </w:del>
          </w:p>
          <w:p>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ins w:id="101" w:author="ll" w:date="2023-08-18T16:28:33Z"/>
                <w:rFonts w:hint="eastAsia" w:eastAsia="宋体"/>
                <w:color w:val="000000"/>
                <w:kern w:val="0"/>
                <w:sz w:val="22"/>
                <w:szCs w:val="22"/>
                <w:lang w:eastAsia="zh-CN"/>
              </w:rPr>
            </w:pPr>
            <w:r>
              <w:rPr>
                <w:color w:val="000000"/>
                <w:kern w:val="0"/>
                <w:sz w:val="22"/>
                <w:szCs w:val="22"/>
              </w:rPr>
              <w:t>实际完成时间：项目实施单位完成该项目实际所耗用的时间。</w:t>
            </w:r>
            <w:del w:id="102" w:author="ll" w:date="2023-08-18T16:28:33Z">
              <w:r>
                <w:rPr>
                  <w:color w:val="000000"/>
                  <w:kern w:val="0"/>
                  <w:sz w:val="22"/>
                  <w:szCs w:val="22"/>
                </w:rPr>
                <w:br w:type="textWrapping"/>
              </w:r>
            </w:del>
          </w:p>
          <w:p>
            <w:pPr>
              <w:widowControl/>
              <w:spacing w:line="0" w:lineRule="atLeast"/>
              <w:rPr>
                <w:color w:val="000000"/>
                <w:kern w:val="0"/>
                <w:sz w:val="22"/>
                <w:szCs w:val="22"/>
              </w:rPr>
            </w:pP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ins w:id="103" w:author="ll" w:date="2023-08-18T16:28:33Z"/>
                <w:rFonts w:hint="eastAsia" w:eastAsia="宋体"/>
                <w:color w:val="000000"/>
                <w:kern w:val="0"/>
                <w:sz w:val="22"/>
                <w:szCs w:val="22"/>
                <w:lang w:eastAsia="zh-CN"/>
              </w:rPr>
            </w:pPr>
            <w:del w:id="104" w:author="ll" w:date="2023-08-18T16:28:33Z">
              <w:r>
                <w:rPr>
                  <w:color w:val="000000"/>
                  <w:kern w:val="0"/>
                  <w:sz w:val="22"/>
                  <w:szCs w:val="22"/>
                </w:rPr>
                <w:br w:type="textWrapping"/>
              </w:r>
            </w:del>
          </w:p>
          <w:p>
            <w:pPr>
              <w:widowControl/>
              <w:spacing w:line="0" w:lineRule="atLeast"/>
              <w:rPr>
                <w:ins w:id="105" w:author="ll" w:date="2023-08-18T16:28:33Z"/>
                <w:rFonts w:hint="eastAsia" w:eastAsia="宋体"/>
                <w:color w:val="000000"/>
                <w:kern w:val="0"/>
                <w:sz w:val="22"/>
                <w:szCs w:val="22"/>
                <w:lang w:eastAsia="zh-CN"/>
              </w:rPr>
            </w:pPr>
            <w:r>
              <w:rPr>
                <w:color w:val="000000"/>
                <w:kern w:val="0"/>
                <w:sz w:val="22"/>
                <w:szCs w:val="22"/>
              </w:rPr>
              <w:t>成本节约率=[（计划成本-实际成本）/计划成本]×100%。</w:t>
            </w:r>
            <w:del w:id="106" w:author="ll" w:date="2023-08-18T16:28:33Z">
              <w:r>
                <w:rPr>
                  <w:color w:val="000000"/>
                  <w:kern w:val="0"/>
                  <w:sz w:val="22"/>
                  <w:szCs w:val="22"/>
                </w:rPr>
                <w:br w:type="textWrapping"/>
              </w:r>
            </w:del>
          </w:p>
          <w:p>
            <w:pPr>
              <w:widowControl/>
              <w:spacing w:line="0" w:lineRule="atLeast"/>
              <w:rPr>
                <w:ins w:id="107" w:author="ll" w:date="2023-08-18T16:28:33Z"/>
                <w:rFonts w:hint="eastAsia" w:eastAsia="宋体"/>
                <w:color w:val="000000"/>
                <w:kern w:val="0"/>
                <w:sz w:val="22"/>
                <w:szCs w:val="22"/>
                <w:lang w:eastAsia="zh-CN"/>
              </w:rPr>
            </w:pPr>
            <w:r>
              <w:rPr>
                <w:color w:val="000000"/>
                <w:kern w:val="0"/>
                <w:sz w:val="22"/>
                <w:szCs w:val="22"/>
              </w:rPr>
              <w:t>实际成本：项目实施单位如期、保质、保量完成既定工作目标实际所耗费的支出。</w:t>
            </w:r>
            <w:del w:id="108" w:author="ll" w:date="2023-08-18T16:28:33Z">
              <w:r>
                <w:rPr>
                  <w:color w:val="000000"/>
                  <w:kern w:val="0"/>
                  <w:sz w:val="22"/>
                  <w:szCs w:val="22"/>
                </w:rPr>
                <w:br w:type="textWrapping"/>
              </w:r>
            </w:del>
          </w:p>
          <w:p>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4.9</w:t>
            </w:r>
          </w:p>
        </w:tc>
      </w:tr>
    </w:tbl>
    <w:p>
      <w:pPr>
        <w:pStyle w:val="2"/>
        <w:rPr>
          <w:rFonts w:ascii="Times New Roman" w:hAnsi="Times New Roman"/>
        </w:rPr>
      </w:pPr>
    </w:p>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2BEDB64-2525-47F9-8B9D-7E2BFCD0FE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B849AE40-D9E9-4F3C-A8DB-038A6E78176D}"/>
  </w:font>
  <w:font w:name="华文中宋">
    <w:panose1 w:val="02010600040101010101"/>
    <w:charset w:val="86"/>
    <w:family w:val="auto"/>
    <w:pitch w:val="default"/>
    <w:sig w:usb0="00000287" w:usb1="080F0000" w:usb2="00000000" w:usb3="00000000" w:csb0="0004009F" w:csb1="DFD70000"/>
    <w:embedRegular r:id="rId3" w:fontKey="{E010E81E-4A73-444C-86F2-156354CF496B}"/>
  </w:font>
  <w:font w:name="方正小标宋_GBK">
    <w:panose1 w:val="02000000000000000000"/>
    <w:charset w:val="86"/>
    <w:family w:val="script"/>
    <w:pitch w:val="default"/>
    <w:sig w:usb0="A00002BF" w:usb1="38CF7CFA" w:usb2="00082016" w:usb3="00000000" w:csb0="00040001" w:csb1="00000000"/>
    <w:embedRegular r:id="rId4" w:fontKey="{4A150A7C-E401-484E-9A9F-87654F79F06A}"/>
  </w:font>
  <w:font w:name="楷体_GB2312">
    <w:altName w:val="楷体"/>
    <w:panose1 w:val="00000000000000000000"/>
    <w:charset w:val="86"/>
    <w:family w:val="auto"/>
    <w:pitch w:val="default"/>
    <w:sig w:usb0="00000000" w:usb1="00000000" w:usb2="00000000" w:usb3="00000000" w:csb0="00040000" w:csb1="00000000"/>
    <w:embedRegular r:id="rId5" w:fontKey="{60DBFC85-7303-4D7B-964E-5E20ED9068AB}"/>
  </w:font>
  <w:font w:name="方正仿宋_GBK">
    <w:altName w:val="微软雅黑"/>
    <w:panose1 w:val="03000509000000000000"/>
    <w:charset w:val="86"/>
    <w:family w:val="script"/>
    <w:pitch w:val="default"/>
    <w:sig w:usb0="00000000" w:usb1="00000000" w:usb2="00000000" w:usb3="00000000" w:csb0="00040000" w:csb1="00000000"/>
    <w:embedRegular r:id="rId6" w:fontKey="{10CF00AD-D174-46C1-B3A8-CE050BBB2493}"/>
  </w:font>
  <w:font w:name="仿宋">
    <w:panose1 w:val="02010609060101010101"/>
    <w:charset w:val="86"/>
    <w:family w:val="modern"/>
    <w:pitch w:val="default"/>
    <w:sig w:usb0="800002BF" w:usb1="38CF7CFA" w:usb2="00000016" w:usb3="00000000" w:csb0="00040001" w:csb1="00000000"/>
    <w:embedRegular r:id="rId7" w:fontKey="{EE404CD4-BA5F-4FBE-83FE-2245130AC794}"/>
  </w:font>
  <w:font w:name="楷体">
    <w:panose1 w:val="02010609060101010101"/>
    <w:charset w:val="86"/>
    <w:family w:val="modern"/>
    <w:pitch w:val="default"/>
    <w:sig w:usb0="800002BF" w:usb1="38CF7CFA" w:usb2="00000016" w:usb3="00000000" w:csb0="00040001" w:csb1="00000000"/>
    <w:embedRegular r:id="rId8" w:fontKey="{2F881EBF-EA45-4C7A-A25E-7944D68FFB45}"/>
  </w:font>
  <w:font w:name="方正小标宋简体">
    <w:panose1 w:val="02000000000000000000"/>
    <w:charset w:val="86"/>
    <w:family w:val="auto"/>
    <w:pitch w:val="default"/>
    <w:sig w:usb0="00000001" w:usb1="08000000" w:usb2="00000000" w:usb3="00000000" w:csb0="00040000" w:csb1="00000000"/>
    <w:embedRegular r:id="rId9" w:fontKey="{380338C9-51A0-4343-A24D-186879651C2A}"/>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6"/>
          <w:jc w:val="center"/>
        </w:pPr>
        <w:r>
          <w:fldChar w:fldCharType="begin"/>
        </w:r>
        <w:r>
          <w:instrText xml:space="preserve">PAGE   \* MERGEFORMAT</w:instrText>
        </w:r>
        <w:r>
          <w:fldChar w:fldCharType="separate"/>
        </w:r>
        <w:r>
          <w:rPr>
            <w:lang w:val="zh-CN"/>
          </w:rPr>
          <w:t>17</w:t>
        </w:r>
        <w: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pPr>
        <w:ind w:left="-10"/>
      </w:pPr>
      <w:rPr>
        <w:rFonts w:hint="eastAsia" w:ascii="黑体" w:hAnsi="黑体" w:eastAsia="黑体" w:cs="黑体"/>
        <w:sz w:val="32"/>
        <w:szCs w:val="32"/>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2CD952C8"/>
    <w:multiLevelType w:val="singleLevel"/>
    <w:tmpl w:val="2CD952C8"/>
    <w:lvl w:ilvl="0" w:tentative="0">
      <w:start w:val="1"/>
      <w:numFmt w:val="lowerLetter"/>
      <w:lvlText w:val="%1."/>
      <w:lvlJc w:val="left"/>
      <w:pPr>
        <w:tabs>
          <w:tab w:val="left" w:pos="312"/>
        </w:tabs>
      </w:pPr>
    </w:lvl>
  </w:abstractNum>
  <w:abstractNum w:abstractNumId="6">
    <w:nsid w:val="38F0C646"/>
    <w:multiLevelType w:val="singleLevel"/>
    <w:tmpl w:val="38F0C646"/>
    <w:lvl w:ilvl="0" w:tentative="0">
      <w:start w:val="1"/>
      <w:numFmt w:val="decimal"/>
      <w:suff w:val="nothing"/>
      <w:lvlText w:val="%1、"/>
      <w:lvlJc w:val="left"/>
    </w:lvl>
  </w:abstractNum>
  <w:num w:numId="1">
    <w:abstractNumId w:val="1"/>
  </w:num>
  <w:num w:numId="2">
    <w:abstractNumId w:val="0"/>
  </w:num>
  <w:num w:numId="3">
    <w:abstractNumId w:val="4"/>
  </w:num>
  <w:num w:numId="4">
    <w:abstractNumId w:val="6"/>
  </w:num>
  <w:num w:numId="5">
    <w:abstractNumId w:val="3"/>
  </w:num>
  <w:num w:numId="6">
    <w:abstractNumId w:val="5"/>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l">
    <w15:presenceInfo w15:providerId="WPS Office" w15:userId="2484766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VmMmY3OGIzZTk1NDEwYjJkODNjMDA1ZWQ3NWJjYmMifQ=="/>
    <w:docVar w:name="KSO_WPS_MARK_KEY" w:val="ee27e3b6-394e-49bb-8048-06418a947af6"/>
  </w:docVars>
  <w:rsids>
    <w:rsidRoot w:val="00CA6457"/>
    <w:rsid w:val="0003015D"/>
    <w:rsid w:val="00046537"/>
    <w:rsid w:val="00056465"/>
    <w:rsid w:val="000E50F0"/>
    <w:rsid w:val="000E586C"/>
    <w:rsid w:val="00121AE4"/>
    <w:rsid w:val="0014307D"/>
    <w:rsid w:val="00146AAD"/>
    <w:rsid w:val="00165A81"/>
    <w:rsid w:val="00186601"/>
    <w:rsid w:val="001B3A40"/>
    <w:rsid w:val="001B7D51"/>
    <w:rsid w:val="00200850"/>
    <w:rsid w:val="0020302F"/>
    <w:rsid w:val="00246057"/>
    <w:rsid w:val="0025046E"/>
    <w:rsid w:val="002D2ADC"/>
    <w:rsid w:val="002F0B78"/>
    <w:rsid w:val="003748BB"/>
    <w:rsid w:val="003779AA"/>
    <w:rsid w:val="003B33BC"/>
    <w:rsid w:val="003C18BC"/>
    <w:rsid w:val="003F7775"/>
    <w:rsid w:val="00430B95"/>
    <w:rsid w:val="004366A8"/>
    <w:rsid w:val="004412DB"/>
    <w:rsid w:val="00464900"/>
    <w:rsid w:val="00490662"/>
    <w:rsid w:val="0050203C"/>
    <w:rsid w:val="00502BA7"/>
    <w:rsid w:val="005162F1"/>
    <w:rsid w:val="00535153"/>
    <w:rsid w:val="005446D9"/>
    <w:rsid w:val="00554F82"/>
    <w:rsid w:val="0056390D"/>
    <w:rsid w:val="005719B0"/>
    <w:rsid w:val="005D10D6"/>
    <w:rsid w:val="005E7FB5"/>
    <w:rsid w:val="00664106"/>
    <w:rsid w:val="00665D57"/>
    <w:rsid w:val="00741E3B"/>
    <w:rsid w:val="007806A5"/>
    <w:rsid w:val="00855E3A"/>
    <w:rsid w:val="00855E51"/>
    <w:rsid w:val="009067CB"/>
    <w:rsid w:val="00922CB9"/>
    <w:rsid w:val="009E5CD9"/>
    <w:rsid w:val="00A26421"/>
    <w:rsid w:val="00A4293B"/>
    <w:rsid w:val="00A67D50"/>
    <w:rsid w:val="00A8691A"/>
    <w:rsid w:val="00A9007D"/>
    <w:rsid w:val="00AA696C"/>
    <w:rsid w:val="00AC1946"/>
    <w:rsid w:val="00B40063"/>
    <w:rsid w:val="00B41F61"/>
    <w:rsid w:val="00BA46E6"/>
    <w:rsid w:val="00BB7CA4"/>
    <w:rsid w:val="00C0387C"/>
    <w:rsid w:val="00C20F12"/>
    <w:rsid w:val="00C56C72"/>
    <w:rsid w:val="00CA6457"/>
    <w:rsid w:val="00CB7EEA"/>
    <w:rsid w:val="00CC5ECB"/>
    <w:rsid w:val="00CD076B"/>
    <w:rsid w:val="00CF28CF"/>
    <w:rsid w:val="00CF65A8"/>
    <w:rsid w:val="00D17F2E"/>
    <w:rsid w:val="00D30354"/>
    <w:rsid w:val="00DF42A0"/>
    <w:rsid w:val="00DF7C45"/>
    <w:rsid w:val="00E31565"/>
    <w:rsid w:val="00E437B8"/>
    <w:rsid w:val="00E46C51"/>
    <w:rsid w:val="00E659F7"/>
    <w:rsid w:val="00E769FE"/>
    <w:rsid w:val="00EA2CBE"/>
    <w:rsid w:val="00F20494"/>
    <w:rsid w:val="00F32FEE"/>
    <w:rsid w:val="00F71278"/>
    <w:rsid w:val="00F7324A"/>
    <w:rsid w:val="00FA15E9"/>
    <w:rsid w:val="00FB10BB"/>
    <w:rsid w:val="00FC3F55"/>
    <w:rsid w:val="051A56F5"/>
    <w:rsid w:val="0581140D"/>
    <w:rsid w:val="066D6EAA"/>
    <w:rsid w:val="06DC1681"/>
    <w:rsid w:val="085750FC"/>
    <w:rsid w:val="08C662D4"/>
    <w:rsid w:val="09BD4D95"/>
    <w:rsid w:val="0B0F58D6"/>
    <w:rsid w:val="0F8D41CB"/>
    <w:rsid w:val="0FEE2F21"/>
    <w:rsid w:val="110D5554"/>
    <w:rsid w:val="11122D69"/>
    <w:rsid w:val="11C75270"/>
    <w:rsid w:val="12637CC3"/>
    <w:rsid w:val="12E657C5"/>
    <w:rsid w:val="133C6E2A"/>
    <w:rsid w:val="167C7687"/>
    <w:rsid w:val="168B3546"/>
    <w:rsid w:val="1A2374E0"/>
    <w:rsid w:val="1C317CE2"/>
    <w:rsid w:val="1DD45808"/>
    <w:rsid w:val="1DED42AC"/>
    <w:rsid w:val="1E803A43"/>
    <w:rsid w:val="20005763"/>
    <w:rsid w:val="20FB313D"/>
    <w:rsid w:val="220B4804"/>
    <w:rsid w:val="278B653F"/>
    <w:rsid w:val="282475E3"/>
    <w:rsid w:val="29E421D9"/>
    <w:rsid w:val="2A951204"/>
    <w:rsid w:val="2C6100C1"/>
    <w:rsid w:val="2F3E7F33"/>
    <w:rsid w:val="31140B8A"/>
    <w:rsid w:val="3235157C"/>
    <w:rsid w:val="3264220D"/>
    <w:rsid w:val="32A83563"/>
    <w:rsid w:val="37A04763"/>
    <w:rsid w:val="38872456"/>
    <w:rsid w:val="3963178C"/>
    <w:rsid w:val="3A485261"/>
    <w:rsid w:val="3BA5236D"/>
    <w:rsid w:val="3CED0699"/>
    <w:rsid w:val="3EB02FD6"/>
    <w:rsid w:val="404F2EA2"/>
    <w:rsid w:val="405E7C9B"/>
    <w:rsid w:val="41CC2676"/>
    <w:rsid w:val="46B21672"/>
    <w:rsid w:val="49F42EAF"/>
    <w:rsid w:val="4F552460"/>
    <w:rsid w:val="4FCC6863"/>
    <w:rsid w:val="500A214A"/>
    <w:rsid w:val="522D604D"/>
    <w:rsid w:val="5297585E"/>
    <w:rsid w:val="52AD7D6F"/>
    <w:rsid w:val="5549519D"/>
    <w:rsid w:val="5557596B"/>
    <w:rsid w:val="5B596DFC"/>
    <w:rsid w:val="5DAE6D00"/>
    <w:rsid w:val="5DF03945"/>
    <w:rsid w:val="5F03526B"/>
    <w:rsid w:val="61A42B6F"/>
    <w:rsid w:val="62915974"/>
    <w:rsid w:val="62E515AF"/>
    <w:rsid w:val="637C2815"/>
    <w:rsid w:val="666B4FDC"/>
    <w:rsid w:val="668E0F66"/>
    <w:rsid w:val="67FF13C8"/>
    <w:rsid w:val="682144B7"/>
    <w:rsid w:val="68214733"/>
    <w:rsid w:val="6B503F77"/>
    <w:rsid w:val="6D5C2995"/>
    <w:rsid w:val="6E311968"/>
    <w:rsid w:val="6EE76358"/>
    <w:rsid w:val="762732D0"/>
    <w:rsid w:val="78D04147"/>
    <w:rsid w:val="793B331C"/>
    <w:rsid w:val="7A353D0B"/>
    <w:rsid w:val="7A524B86"/>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text"/>
    <w:basedOn w:val="1"/>
    <w:link w:val="55"/>
    <w:unhideWhenUsed/>
    <w:qFormat/>
    <w:uiPriority w:val="0"/>
    <w:pPr>
      <w:jc w:val="left"/>
    </w:pPr>
  </w:style>
  <w:style w:type="paragraph" w:styleId="13">
    <w:name w:val="Body Text"/>
    <w:basedOn w:val="1"/>
    <w:qFormat/>
    <w:uiPriority w:val="0"/>
    <w:pPr>
      <w:spacing w:after="120"/>
    </w:pPr>
  </w:style>
  <w:style w:type="paragraph" w:styleId="14">
    <w:name w:val="Body Text Indent"/>
    <w:basedOn w:val="1"/>
    <w:qFormat/>
    <w:uiPriority w:val="0"/>
    <w:pPr>
      <w:spacing w:after="120"/>
      <w:ind w:left="420" w:leftChars="200"/>
    </w:pPr>
    <w:rPr>
      <w:rFonts w:ascii="Calibri" w:hAnsi="Calibri"/>
    </w:rPr>
  </w:style>
  <w:style w:type="paragraph" w:styleId="15">
    <w:name w:val="Balloon Text"/>
    <w:basedOn w:val="1"/>
    <w:link w:val="50"/>
    <w:semiHidden/>
    <w:unhideWhenUsed/>
    <w:qFormat/>
    <w:uiPriority w:val="99"/>
    <w:rPr>
      <w:sz w:val="18"/>
      <w:szCs w:val="18"/>
    </w:rPr>
  </w:style>
  <w:style w:type="paragraph" w:styleId="16">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9">
    <w:name w:val="Body Text First Indent"/>
    <w:basedOn w:val="13"/>
    <w:qFormat/>
    <w:uiPriority w:val="0"/>
    <w:pPr>
      <w:spacing w:after="0"/>
      <w:ind w:firstLine="200" w:firstLineChars="200"/>
    </w:pPr>
  </w:style>
  <w:style w:type="paragraph" w:styleId="20">
    <w:name w:val="Body Text First Indent 2"/>
    <w:basedOn w:val="14"/>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3"/>
    <w:qFormat/>
    <w:uiPriority w:val="9"/>
    <w:rPr>
      <w:rFonts w:asciiTheme="majorHAnsi" w:hAnsiTheme="majorHAnsi" w:eastAsiaTheme="majorEastAsia"/>
      <w:b/>
      <w:bCs/>
      <w:kern w:val="32"/>
      <w:sz w:val="32"/>
      <w:szCs w:val="32"/>
    </w:rPr>
  </w:style>
  <w:style w:type="character" w:customStyle="1" w:styleId="26">
    <w:name w:val="标题 2 字符"/>
    <w:basedOn w:val="22"/>
    <w:link w:val="4"/>
    <w:semiHidden/>
    <w:qFormat/>
    <w:uiPriority w:val="9"/>
    <w:rPr>
      <w:rFonts w:asciiTheme="majorHAnsi" w:hAnsiTheme="majorHAnsi" w:eastAsiaTheme="majorEastAsia"/>
      <w:b/>
      <w:bCs/>
      <w:i/>
      <w:iCs/>
      <w:sz w:val="28"/>
      <w:szCs w:val="28"/>
    </w:rPr>
  </w:style>
  <w:style w:type="character" w:customStyle="1" w:styleId="27">
    <w:name w:val="标题 3 字符"/>
    <w:basedOn w:val="22"/>
    <w:link w:val="5"/>
    <w:semiHidden/>
    <w:qFormat/>
    <w:uiPriority w:val="9"/>
    <w:rPr>
      <w:rFonts w:asciiTheme="majorHAnsi" w:hAnsiTheme="majorHAnsi" w:eastAsiaTheme="majorEastAsia"/>
      <w:b/>
      <w:bCs/>
      <w:sz w:val="26"/>
      <w:szCs w:val="26"/>
    </w:rPr>
  </w:style>
  <w:style w:type="character" w:customStyle="1" w:styleId="28">
    <w:name w:val="标题 4 字符"/>
    <w:basedOn w:val="22"/>
    <w:link w:val="6"/>
    <w:semiHidden/>
    <w:qFormat/>
    <w:uiPriority w:val="9"/>
    <w:rPr>
      <w:b/>
      <w:bCs/>
      <w:sz w:val="28"/>
      <w:szCs w:val="28"/>
    </w:rPr>
  </w:style>
  <w:style w:type="character" w:customStyle="1" w:styleId="29">
    <w:name w:val="标题 5 字符"/>
    <w:basedOn w:val="22"/>
    <w:link w:val="7"/>
    <w:semiHidden/>
    <w:qFormat/>
    <w:uiPriority w:val="9"/>
    <w:rPr>
      <w:b/>
      <w:bCs/>
      <w:i/>
      <w:iCs/>
      <w:sz w:val="26"/>
      <w:szCs w:val="26"/>
    </w:rPr>
  </w:style>
  <w:style w:type="character" w:customStyle="1" w:styleId="30">
    <w:name w:val="标题 6 字符"/>
    <w:basedOn w:val="22"/>
    <w:link w:val="8"/>
    <w:semiHidden/>
    <w:qFormat/>
    <w:uiPriority w:val="9"/>
    <w:rPr>
      <w:b/>
      <w:bCs/>
    </w:rPr>
  </w:style>
  <w:style w:type="character" w:customStyle="1" w:styleId="31">
    <w:name w:val="标题 7 字符"/>
    <w:basedOn w:val="22"/>
    <w:link w:val="9"/>
    <w:semiHidden/>
    <w:qFormat/>
    <w:uiPriority w:val="9"/>
    <w:rPr>
      <w:sz w:val="24"/>
      <w:szCs w:val="24"/>
    </w:rPr>
  </w:style>
  <w:style w:type="character" w:customStyle="1" w:styleId="32">
    <w:name w:val="标题 8 字符"/>
    <w:basedOn w:val="22"/>
    <w:link w:val="10"/>
    <w:semiHidden/>
    <w:qFormat/>
    <w:uiPriority w:val="9"/>
    <w:rPr>
      <w:i/>
      <w:iCs/>
      <w:sz w:val="24"/>
      <w:szCs w:val="24"/>
    </w:rPr>
  </w:style>
  <w:style w:type="character" w:customStyle="1" w:styleId="33">
    <w:name w:val="标题 9 字符"/>
    <w:basedOn w:val="22"/>
    <w:link w:val="11"/>
    <w:semiHidden/>
    <w:qFormat/>
    <w:uiPriority w:val="9"/>
    <w:rPr>
      <w:rFonts w:asciiTheme="majorHAnsi" w:hAnsiTheme="majorHAnsi" w:eastAsiaTheme="majorEastAsia"/>
    </w:rPr>
  </w:style>
  <w:style w:type="character" w:customStyle="1" w:styleId="34">
    <w:name w:val="标题 字符"/>
    <w:basedOn w:val="22"/>
    <w:link w:val="2"/>
    <w:qFormat/>
    <w:uiPriority w:val="10"/>
    <w:rPr>
      <w:rFonts w:asciiTheme="majorHAnsi" w:hAnsiTheme="majorHAnsi" w:eastAsiaTheme="majorEastAsia"/>
      <w:b/>
      <w:bCs/>
      <w:kern w:val="28"/>
      <w:sz w:val="32"/>
      <w:szCs w:val="32"/>
    </w:rPr>
  </w:style>
  <w:style w:type="character" w:customStyle="1" w:styleId="35">
    <w:name w:val="副标题 字符"/>
    <w:basedOn w:val="22"/>
    <w:link w:val="18"/>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3"/>
    <w:next w:val="1"/>
    <w:semiHidden/>
    <w:unhideWhenUsed/>
    <w:qFormat/>
    <w:uiPriority w:val="39"/>
    <w:pPr>
      <w:outlineLvl w:val="9"/>
    </w:pPr>
    <w:rPr>
      <w:lang w:eastAsia="en-US" w:bidi="en-US"/>
    </w:rPr>
  </w:style>
  <w:style w:type="character" w:customStyle="1" w:styleId="48">
    <w:name w:val="页眉 字符"/>
    <w:basedOn w:val="22"/>
    <w:link w:val="17"/>
    <w:qFormat/>
    <w:uiPriority w:val="99"/>
    <w:rPr>
      <w:rFonts w:ascii="Calibri" w:hAnsi="Calibri" w:eastAsia="宋体"/>
      <w:kern w:val="2"/>
      <w:sz w:val="18"/>
      <w:szCs w:val="18"/>
    </w:rPr>
  </w:style>
  <w:style w:type="character" w:customStyle="1" w:styleId="49">
    <w:name w:val="页脚 字符"/>
    <w:basedOn w:val="22"/>
    <w:link w:val="16"/>
    <w:qFormat/>
    <w:uiPriority w:val="99"/>
    <w:rPr>
      <w:rFonts w:ascii="Calibri" w:hAnsi="Calibri" w:eastAsia="宋体"/>
      <w:kern w:val="2"/>
      <w:sz w:val="18"/>
      <w:szCs w:val="18"/>
    </w:rPr>
  </w:style>
  <w:style w:type="character" w:customStyle="1" w:styleId="50">
    <w:name w:val="批注框文本 字符"/>
    <w:basedOn w:val="22"/>
    <w:link w:val="15"/>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 w:type="paragraph" w:customStyle="1" w:styleId="53">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54">
    <w:name w:val="闻政-正文段落文字"/>
    <w:basedOn w:val="1"/>
    <w:qFormat/>
    <w:uiPriority w:val="3"/>
    <w:pPr>
      <w:spacing w:line="500" w:lineRule="exact"/>
      <w:ind w:firstLine="200"/>
    </w:pPr>
    <w:rPr>
      <w:kern w:val="0"/>
      <w:szCs w:val="28"/>
    </w:rPr>
  </w:style>
  <w:style w:type="character" w:customStyle="1" w:styleId="55">
    <w:name w:val="批注文字 字符"/>
    <w:basedOn w:val="22"/>
    <w:link w:val="12"/>
    <w:qFormat/>
    <w:uiPriority w:val="0"/>
    <w:rPr>
      <w:kern w:val="2"/>
      <w:sz w:val="21"/>
      <w:szCs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84C26-775A-4070-ADDE-92846D3892D2}">
  <ds:schemaRefs/>
</ds:datastoreItem>
</file>

<file path=docProps/app.xml><?xml version="1.0" encoding="utf-8"?>
<Properties xmlns="http://schemas.openxmlformats.org/officeDocument/2006/extended-properties" xmlns:vt="http://schemas.openxmlformats.org/officeDocument/2006/docPropsVTypes">
  <Template>Normal</Template>
  <Pages>24</Pages>
  <Words>10460</Words>
  <Characters>10957</Characters>
  <Lines>86</Lines>
  <Paragraphs>24</Paragraphs>
  <TotalTime>226</TotalTime>
  <ScaleCrop>false</ScaleCrop>
  <LinksUpToDate>false</LinksUpToDate>
  <CharactersWithSpaces>10988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ll</cp:lastModifiedBy>
  <cp:lastPrinted>2019-12-31T08:02:00Z</cp:lastPrinted>
  <dcterms:modified xsi:type="dcterms:W3CDTF">2023-08-18T08:31:46Z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D9B93A1FAD624454B151DE0E698EFFB4_13</vt:lpwstr>
  </property>
  <property fmtid="{D5CDD505-2E9C-101B-9397-08002B2CF9AE}" pid="4" name="KSOSaveFontToCloudKey">
    <vt:lpwstr>0_btnclosed</vt:lpwstr>
  </property>
</Properties>
</file>